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03879" w14:textId="3F778D3C" w:rsidR="00890F4D" w:rsidRDefault="00000000">
      <w:pPr>
        <w:jc w:val="right"/>
        <w:rPr>
          <w:b/>
          <w:sz w:val="24"/>
          <w:szCs w:val="24"/>
        </w:rPr>
      </w:pPr>
      <w:r>
        <w:rPr>
          <w:b/>
          <w:sz w:val="24"/>
          <w:szCs w:val="24"/>
        </w:rPr>
        <w:t xml:space="preserve"> Załącznik nr </w:t>
      </w:r>
      <w:r w:rsidR="00E95BFF" w:rsidRPr="00D5309D">
        <w:rPr>
          <w:b/>
          <w:color w:val="000000"/>
          <w:sz w:val="24"/>
          <w:szCs w:val="24"/>
        </w:rPr>
        <w:t>4</w:t>
      </w:r>
      <w:r>
        <w:rPr>
          <w:b/>
          <w:color w:val="000000"/>
          <w:sz w:val="24"/>
          <w:szCs w:val="24"/>
        </w:rPr>
        <w:t xml:space="preserve"> </w:t>
      </w:r>
      <w:r>
        <w:rPr>
          <w:b/>
          <w:sz w:val="24"/>
          <w:szCs w:val="24"/>
        </w:rPr>
        <w:t>do SWZ</w:t>
      </w:r>
    </w:p>
    <w:p w14:paraId="71833EF7" w14:textId="5F37EF12" w:rsidR="00890F4D" w:rsidRDefault="00000000">
      <w:pPr>
        <w:rPr>
          <w:rFonts w:eastAsia="Arial"/>
          <w:b/>
          <w:sz w:val="24"/>
          <w:szCs w:val="24"/>
        </w:rPr>
      </w:pPr>
      <w:r>
        <w:rPr>
          <w:b/>
          <w:color w:val="000000" w:themeColor="text1"/>
          <w:sz w:val="24"/>
          <w:szCs w:val="24"/>
        </w:rPr>
        <w:t xml:space="preserve">Nr postepowania: </w:t>
      </w:r>
      <w:r w:rsidRPr="00D5309D">
        <w:rPr>
          <w:b/>
          <w:color w:val="000000"/>
          <w:sz w:val="24"/>
          <w:szCs w:val="24"/>
        </w:rPr>
        <w:t>2025/</w:t>
      </w:r>
      <w:r w:rsidR="00863206">
        <w:rPr>
          <w:b/>
          <w:color w:val="000000"/>
          <w:sz w:val="24"/>
          <w:szCs w:val="24"/>
        </w:rPr>
        <w:t>11</w:t>
      </w:r>
      <w:r w:rsidR="00863206" w:rsidRPr="001E76D6">
        <w:rPr>
          <w:b/>
          <w:color w:val="000000"/>
          <w:sz w:val="24"/>
          <w:szCs w:val="24"/>
        </w:rPr>
        <w:t>/0</w:t>
      </w:r>
      <w:r w:rsidR="001E76D6">
        <w:rPr>
          <w:b/>
          <w:color w:val="000000"/>
          <w:sz w:val="24"/>
          <w:szCs w:val="24"/>
        </w:rPr>
        <w:t>2</w:t>
      </w:r>
    </w:p>
    <w:p w14:paraId="53136EBC" w14:textId="77777777" w:rsidR="00890F4D" w:rsidRDefault="00890F4D">
      <w:pPr>
        <w:jc w:val="right"/>
        <w:rPr>
          <w:b/>
          <w:sz w:val="24"/>
          <w:szCs w:val="24"/>
        </w:rPr>
      </w:pPr>
    </w:p>
    <w:p w14:paraId="2B8BF671" w14:textId="77777777" w:rsidR="00890F4D" w:rsidRDefault="00000000">
      <w:pPr>
        <w:jc w:val="center"/>
        <w:rPr>
          <w:b/>
          <w:sz w:val="28"/>
          <w:szCs w:val="28"/>
        </w:rPr>
      </w:pPr>
      <w:r>
        <w:rPr>
          <w:b/>
          <w:sz w:val="28"/>
          <w:szCs w:val="28"/>
        </w:rPr>
        <w:t>Projektowane postanowienia umowy</w:t>
      </w:r>
    </w:p>
    <w:p w14:paraId="337A2637" w14:textId="77777777" w:rsidR="00890F4D" w:rsidRDefault="00890F4D">
      <w:pPr>
        <w:jc w:val="both"/>
        <w:rPr>
          <w:sz w:val="24"/>
          <w:szCs w:val="24"/>
        </w:rPr>
      </w:pPr>
    </w:p>
    <w:p w14:paraId="7018EBA9" w14:textId="77777777" w:rsidR="00890F4D" w:rsidRDefault="00000000">
      <w:pPr>
        <w:jc w:val="both"/>
        <w:rPr>
          <w:sz w:val="24"/>
          <w:szCs w:val="24"/>
        </w:rPr>
      </w:pPr>
      <w:r>
        <w:rPr>
          <w:sz w:val="24"/>
          <w:szCs w:val="24"/>
        </w:rPr>
        <w:t>w dniu ……………….…  r. w ………………………</w:t>
      </w:r>
    </w:p>
    <w:p w14:paraId="0715B0E1" w14:textId="77777777" w:rsidR="00890F4D" w:rsidRDefault="00890F4D">
      <w:pPr>
        <w:jc w:val="both"/>
        <w:rPr>
          <w:sz w:val="24"/>
          <w:szCs w:val="24"/>
        </w:rPr>
      </w:pPr>
    </w:p>
    <w:p w14:paraId="662F4C3A" w14:textId="77777777" w:rsidR="00890F4D" w:rsidRDefault="00000000">
      <w:pPr>
        <w:jc w:val="both"/>
        <w:rPr>
          <w:sz w:val="24"/>
          <w:szCs w:val="24"/>
        </w:rPr>
      </w:pPr>
      <w:r>
        <w:rPr>
          <w:sz w:val="24"/>
          <w:szCs w:val="24"/>
        </w:rPr>
        <w:t>pomiędzy:</w:t>
      </w:r>
    </w:p>
    <w:p w14:paraId="3F8C3885" w14:textId="77777777" w:rsidR="00890F4D" w:rsidRDefault="00890F4D">
      <w:pPr>
        <w:jc w:val="both"/>
        <w:rPr>
          <w:sz w:val="24"/>
          <w:szCs w:val="24"/>
        </w:rPr>
      </w:pPr>
    </w:p>
    <w:p w14:paraId="01610BEE" w14:textId="77777777" w:rsidR="00890F4D" w:rsidRDefault="00000000">
      <w:pPr>
        <w:spacing w:after="120"/>
        <w:jc w:val="both"/>
        <w:rPr>
          <w:sz w:val="24"/>
          <w:szCs w:val="24"/>
        </w:rPr>
      </w:pPr>
      <w:r>
        <w:rPr>
          <w:sz w:val="24"/>
          <w:szCs w:val="24"/>
        </w:rPr>
        <w:t>………………………………………………………………………………………………………………………………………………………………………………………………………………………………………………………………………………………………………………………………reprezentowaną przez:</w:t>
      </w:r>
    </w:p>
    <w:p w14:paraId="03135320" w14:textId="77777777" w:rsidR="00890F4D" w:rsidRDefault="00000000">
      <w:pPr>
        <w:pStyle w:val="Tekstpodstawowy"/>
        <w:rPr>
          <w:sz w:val="24"/>
          <w:szCs w:val="24"/>
        </w:rPr>
      </w:pPr>
      <w:r>
        <w:rPr>
          <w:sz w:val="24"/>
          <w:szCs w:val="24"/>
        </w:rPr>
        <w:t>……………………………..…………….. - ………………………….,</w:t>
      </w:r>
    </w:p>
    <w:p w14:paraId="1768A5CE" w14:textId="77777777" w:rsidR="00890F4D" w:rsidRDefault="00000000">
      <w:pPr>
        <w:pStyle w:val="Tekstpodstawowy"/>
        <w:rPr>
          <w:sz w:val="24"/>
          <w:szCs w:val="24"/>
        </w:rPr>
      </w:pPr>
      <w:r>
        <w:rPr>
          <w:sz w:val="24"/>
          <w:szCs w:val="24"/>
        </w:rPr>
        <w:t>……………………………..…………….. - ………………………….,</w:t>
      </w:r>
    </w:p>
    <w:p w14:paraId="24AD9123" w14:textId="77777777" w:rsidR="00890F4D" w:rsidRDefault="00000000">
      <w:pPr>
        <w:pStyle w:val="Tekstpodstawowy"/>
        <w:rPr>
          <w:sz w:val="24"/>
          <w:szCs w:val="24"/>
        </w:rPr>
      </w:pPr>
      <w:r>
        <w:rPr>
          <w:sz w:val="24"/>
          <w:szCs w:val="24"/>
        </w:rPr>
        <w:t>zwanym w dalszej części umowy „</w:t>
      </w:r>
      <w:r>
        <w:rPr>
          <w:b/>
          <w:sz w:val="24"/>
          <w:szCs w:val="24"/>
        </w:rPr>
        <w:t>Zamawiającym</w:t>
      </w:r>
      <w:r>
        <w:rPr>
          <w:sz w:val="24"/>
          <w:szCs w:val="24"/>
        </w:rPr>
        <w:t xml:space="preserve">” </w:t>
      </w:r>
    </w:p>
    <w:p w14:paraId="31A5A6DF" w14:textId="77777777" w:rsidR="00890F4D" w:rsidRDefault="00000000">
      <w:pPr>
        <w:spacing w:after="120"/>
        <w:jc w:val="both"/>
        <w:rPr>
          <w:sz w:val="24"/>
          <w:szCs w:val="24"/>
        </w:rPr>
      </w:pPr>
      <w:r>
        <w:rPr>
          <w:sz w:val="24"/>
          <w:szCs w:val="24"/>
        </w:rPr>
        <w:t>a ………………………………………………………………….……………………………………...………..................................…………..., wpisanym …………...............………… pod numerem ……………...., NIP …….………………… REGON …………………….., kapitał zakładowy: ………………………………………</w:t>
      </w:r>
    </w:p>
    <w:p w14:paraId="3AFF8F38" w14:textId="77777777" w:rsidR="00890F4D" w:rsidRDefault="00000000">
      <w:pPr>
        <w:pStyle w:val="Tekstpodstawowy"/>
        <w:rPr>
          <w:sz w:val="24"/>
          <w:szCs w:val="24"/>
        </w:rPr>
      </w:pPr>
      <w:r>
        <w:rPr>
          <w:sz w:val="24"/>
          <w:szCs w:val="24"/>
        </w:rPr>
        <w:t xml:space="preserve">reprezentowanym przez: </w:t>
      </w:r>
    </w:p>
    <w:p w14:paraId="79261D23" w14:textId="77777777" w:rsidR="00890F4D" w:rsidRDefault="00000000">
      <w:pPr>
        <w:pStyle w:val="Tekstpodstawowy"/>
        <w:rPr>
          <w:sz w:val="24"/>
          <w:szCs w:val="24"/>
        </w:rPr>
      </w:pPr>
      <w:r>
        <w:rPr>
          <w:sz w:val="24"/>
          <w:szCs w:val="24"/>
        </w:rPr>
        <w:t>……………………………..…………….. - ………………………….,</w:t>
      </w:r>
    </w:p>
    <w:p w14:paraId="4638BC4E" w14:textId="77777777" w:rsidR="00890F4D" w:rsidRDefault="00000000">
      <w:pPr>
        <w:pStyle w:val="Tekstpodstawowy"/>
        <w:rPr>
          <w:sz w:val="24"/>
          <w:szCs w:val="24"/>
        </w:rPr>
      </w:pPr>
      <w:r>
        <w:rPr>
          <w:sz w:val="24"/>
          <w:szCs w:val="24"/>
        </w:rPr>
        <w:t>……………………………..…………….. - ………………………….,</w:t>
      </w:r>
    </w:p>
    <w:p w14:paraId="099CC818" w14:textId="77777777" w:rsidR="00890F4D" w:rsidRDefault="00000000">
      <w:pPr>
        <w:jc w:val="both"/>
        <w:rPr>
          <w:sz w:val="24"/>
          <w:szCs w:val="24"/>
        </w:rPr>
      </w:pPr>
      <w:r>
        <w:rPr>
          <w:sz w:val="24"/>
          <w:szCs w:val="24"/>
        </w:rPr>
        <w:t>zwaną w dalszej części umowy „</w:t>
      </w:r>
      <w:r>
        <w:rPr>
          <w:b/>
          <w:sz w:val="24"/>
          <w:szCs w:val="24"/>
        </w:rPr>
        <w:t>Wykonawcą</w:t>
      </w:r>
      <w:r>
        <w:rPr>
          <w:sz w:val="24"/>
          <w:szCs w:val="24"/>
        </w:rPr>
        <w:t xml:space="preserve">”, </w:t>
      </w:r>
    </w:p>
    <w:p w14:paraId="5EB4E655" w14:textId="77777777" w:rsidR="00890F4D" w:rsidRDefault="00000000">
      <w:pPr>
        <w:jc w:val="both"/>
        <w:rPr>
          <w:sz w:val="24"/>
          <w:szCs w:val="24"/>
        </w:rPr>
      </w:pPr>
      <w:r>
        <w:rPr>
          <w:sz w:val="24"/>
          <w:szCs w:val="24"/>
        </w:rPr>
        <w:t>zwanymi dalej łącznie „</w:t>
      </w:r>
      <w:r>
        <w:rPr>
          <w:b/>
          <w:sz w:val="24"/>
          <w:szCs w:val="24"/>
        </w:rPr>
        <w:t>Stronami</w:t>
      </w:r>
      <w:r>
        <w:rPr>
          <w:sz w:val="24"/>
          <w:szCs w:val="24"/>
        </w:rPr>
        <w:t>” lub z osobna „</w:t>
      </w:r>
      <w:r>
        <w:rPr>
          <w:b/>
          <w:sz w:val="24"/>
          <w:szCs w:val="24"/>
        </w:rPr>
        <w:t>Stroną</w:t>
      </w:r>
      <w:r>
        <w:rPr>
          <w:sz w:val="24"/>
          <w:szCs w:val="24"/>
        </w:rPr>
        <w:t>”,</w:t>
      </w:r>
    </w:p>
    <w:p w14:paraId="5CF52BC2" w14:textId="77777777" w:rsidR="00890F4D" w:rsidRDefault="00000000">
      <w:pPr>
        <w:jc w:val="both"/>
        <w:rPr>
          <w:sz w:val="24"/>
          <w:szCs w:val="24"/>
        </w:rPr>
      </w:pPr>
      <w:r>
        <w:rPr>
          <w:sz w:val="24"/>
          <w:szCs w:val="24"/>
        </w:rPr>
        <w:t xml:space="preserve">została zawarta umowa o następującej treści: </w:t>
      </w:r>
    </w:p>
    <w:p w14:paraId="449CAC5C" w14:textId="77777777" w:rsidR="00890F4D" w:rsidRDefault="00890F4D">
      <w:pPr>
        <w:jc w:val="both"/>
        <w:rPr>
          <w:sz w:val="24"/>
          <w:szCs w:val="24"/>
        </w:rPr>
      </w:pPr>
    </w:p>
    <w:p w14:paraId="498D1B11" w14:textId="77777777" w:rsidR="00890F4D" w:rsidRDefault="00000000">
      <w:pPr>
        <w:spacing w:before="120" w:after="120"/>
        <w:jc w:val="center"/>
        <w:rPr>
          <w:b/>
          <w:sz w:val="22"/>
          <w:szCs w:val="22"/>
        </w:rPr>
      </w:pPr>
      <w:r>
        <w:rPr>
          <w:b/>
          <w:sz w:val="22"/>
          <w:szCs w:val="22"/>
        </w:rPr>
        <w:t>§1</w:t>
      </w:r>
    </w:p>
    <w:p w14:paraId="45542641" w14:textId="77777777" w:rsidR="00890F4D" w:rsidRDefault="00000000">
      <w:pPr>
        <w:pStyle w:val="Akapitzlist"/>
        <w:spacing w:before="120" w:after="120"/>
        <w:ind w:left="0"/>
        <w:jc w:val="center"/>
        <w:rPr>
          <w:b/>
          <w:sz w:val="22"/>
          <w:szCs w:val="22"/>
        </w:rPr>
      </w:pPr>
      <w:r>
        <w:rPr>
          <w:b/>
          <w:sz w:val="22"/>
          <w:szCs w:val="22"/>
        </w:rPr>
        <w:t>PRZEDMIOT UMOWY</w:t>
      </w:r>
    </w:p>
    <w:p w14:paraId="484C659A" w14:textId="2B4973F1" w:rsidR="00890F4D" w:rsidRDefault="00000000">
      <w:pPr>
        <w:pStyle w:val="Standard"/>
        <w:numPr>
          <w:ilvl w:val="0"/>
          <w:numId w:val="4"/>
        </w:numPr>
        <w:spacing w:line="240" w:lineRule="auto"/>
        <w:jc w:val="both"/>
        <w:rPr>
          <w:rFonts w:ascii="Times New Roman" w:hAnsi="Times New Roman" w:cs="Times New Roman"/>
          <w:b/>
        </w:rPr>
      </w:pPr>
      <w:r>
        <w:rPr>
          <w:rFonts w:ascii="Times New Roman" w:hAnsi="Times New Roman" w:cs="Times New Roman"/>
        </w:rPr>
        <w:t xml:space="preserve">Na mocy niniejszej Umowy i na określonych w niej warunkach Wykonawca zobowiązuje się wykonać na rzecz Zamawiającego zadanie pod nazwą: </w:t>
      </w:r>
      <w:bookmarkStart w:id="0" w:name="_Hlk200012936"/>
      <w:r>
        <w:rPr>
          <w:rFonts w:ascii="Times New Roman" w:hAnsi="Times New Roman" w:cs="Times New Roman"/>
          <w:b/>
        </w:rPr>
        <w:t>„BUDOWA INSTALACJI KOGENERACJI GAZOWEJ NA TERENIE CIEPŁOWNI SIEMIANOWICE CZ. II – Budowa dwóch nowych linii kablowych SN relacji Olimpijska-Konopnickiej w Siemianowicach Śląskich”</w:t>
      </w:r>
      <w:r>
        <w:rPr>
          <w:rFonts w:ascii="Times New Roman" w:hAnsi="Times New Roman" w:cs="Times New Roman"/>
        </w:rPr>
        <w:t xml:space="preserve">, (dalej „Przedmiot Umowy”) </w:t>
      </w:r>
      <w:bookmarkEnd w:id="0"/>
      <w:r>
        <w:rPr>
          <w:rFonts w:ascii="Times New Roman" w:hAnsi="Times New Roman" w:cs="Times New Roman"/>
        </w:rPr>
        <w:t xml:space="preserve">obejmujące </w:t>
      </w:r>
      <w:r>
        <w:rPr>
          <w:rFonts w:ascii="Times New Roman" w:eastAsia="Calibri" w:hAnsi="Times New Roman" w:cs="Times New Roman"/>
        </w:rPr>
        <w:t xml:space="preserve">wykonanie </w:t>
      </w:r>
      <w:r>
        <w:rPr>
          <w:rFonts w:ascii="Times New Roman" w:hAnsi="Times New Roman" w:cs="Times New Roman"/>
          <w:bCs/>
        </w:rPr>
        <w:t xml:space="preserve">robót budowlanych </w:t>
      </w:r>
      <w:r>
        <w:rPr>
          <w:rFonts w:ascii="Times New Roman" w:hAnsi="Times New Roman" w:cs="Times New Roman"/>
        </w:rPr>
        <w:t>zgodnie</w:t>
      </w:r>
      <w:r w:rsidR="00863206">
        <w:rPr>
          <w:rFonts w:ascii="Times New Roman" w:hAnsi="Times New Roman" w:cs="Times New Roman"/>
        </w:rPr>
        <w:t xml:space="preserve"> z niniejszą umową,</w:t>
      </w:r>
      <w:r>
        <w:rPr>
          <w:rFonts w:ascii="Times New Roman" w:hAnsi="Times New Roman" w:cs="Times New Roman"/>
        </w:rPr>
        <w:t xml:space="preserve"> ze Specyfikacją Techniczną Wykonania i Odbioru Robót  Budowlanych (STWiORB)</w:t>
      </w:r>
      <w:r>
        <w:rPr>
          <w:rFonts w:ascii="Times New Roman" w:hAnsi="Times New Roman" w:cs="Times New Roman"/>
          <w:b/>
          <w:bCs/>
        </w:rPr>
        <w:t xml:space="preserve">, o której mowa w załączniku nr </w:t>
      </w:r>
      <w:r w:rsidR="008C4A08">
        <w:rPr>
          <w:rFonts w:ascii="Times New Roman" w:hAnsi="Times New Roman" w:cs="Times New Roman"/>
          <w:b/>
          <w:bCs/>
        </w:rPr>
        <w:t>3</w:t>
      </w:r>
      <w:r>
        <w:rPr>
          <w:rFonts w:ascii="Times New Roman" w:hAnsi="Times New Roman" w:cs="Times New Roman"/>
          <w:b/>
          <w:bCs/>
        </w:rPr>
        <w:t xml:space="preserve"> do Umowy</w:t>
      </w:r>
    </w:p>
    <w:p w14:paraId="35E2A48E" w14:textId="77777777" w:rsidR="00890F4D" w:rsidRDefault="00000000">
      <w:pPr>
        <w:pStyle w:val="Standard"/>
        <w:numPr>
          <w:ilvl w:val="0"/>
          <w:numId w:val="4"/>
        </w:numPr>
        <w:spacing w:line="240" w:lineRule="auto"/>
        <w:jc w:val="both"/>
        <w:rPr>
          <w:rFonts w:ascii="Times New Roman" w:hAnsi="Times New Roman" w:cs="Times New Roman"/>
          <w:b/>
        </w:rPr>
      </w:pPr>
      <w:r>
        <w:rPr>
          <w:rFonts w:ascii="Times New Roman" w:hAnsi="Times New Roman" w:cs="Times New Roman"/>
        </w:rPr>
        <w:t xml:space="preserve">Przedmiotem umowy są roboty budowlane związane z budową przesyłowych dwóch linii kablowych SN w Siemianowicach Śląskich od Rozdzielni R-104 MC-1 zlokalizowanej przy ulicy Lubiny 1 do nowej Rozdzielni R-102N MC-2, zlokalizowanej przy ulicy Konopnickiej 1, według </w:t>
      </w:r>
      <w:bookmarkStart w:id="1" w:name="_Hlk211420539"/>
      <w:r>
        <w:rPr>
          <w:rFonts w:ascii="Times New Roman" w:hAnsi="Times New Roman" w:cs="Times New Roman"/>
        </w:rPr>
        <w:t xml:space="preserve">projektu wykonawczego, stanowiącego załącznik nr </w:t>
      </w:r>
      <w:bookmarkEnd w:id="1"/>
      <w:r>
        <w:rPr>
          <w:rFonts w:ascii="Times New Roman" w:hAnsi="Times New Roman" w:cs="Times New Roman"/>
        </w:rPr>
        <w:t>2 do Specyfikacji Technicznej Wykonania i Odbioru Robót Budowlanych w formule wybuduj wraz z przekazaniem Zamawiającemu dokumentacji powykonawczej oraz dokonaniem wszelkich czynności umożliwiających użytkowanie obiektu budowlanego.</w:t>
      </w:r>
    </w:p>
    <w:p w14:paraId="52CFACBC" w14:textId="77777777" w:rsidR="00890F4D" w:rsidRDefault="00000000">
      <w:pPr>
        <w:pStyle w:val="Akapitzlist"/>
        <w:numPr>
          <w:ilvl w:val="0"/>
          <w:numId w:val="4"/>
        </w:numPr>
        <w:spacing w:before="120" w:after="120"/>
        <w:ind w:left="284" w:hanging="284"/>
        <w:contextualSpacing w:val="0"/>
        <w:jc w:val="both"/>
        <w:rPr>
          <w:b/>
          <w:sz w:val="22"/>
          <w:szCs w:val="22"/>
        </w:rPr>
      </w:pPr>
      <w:r>
        <w:rPr>
          <w:sz w:val="22"/>
          <w:szCs w:val="22"/>
        </w:rPr>
        <w:lastRenderedPageBreak/>
        <w:t>Przedmiot Umowy obejmuje wykonanie wszystkich robót budowlanych, usług i dostaw, które są niezbędne dla oddania Przedmiotu umowy nawet, jeśli pewne elementy robót budowlanych, usług i dostaw nie zostały wyraźnie wyszczególnione w Umowie.</w:t>
      </w:r>
    </w:p>
    <w:p w14:paraId="04227746" w14:textId="77777777" w:rsidR="00890F4D" w:rsidRDefault="00000000">
      <w:pPr>
        <w:pStyle w:val="Akapitzlist"/>
        <w:numPr>
          <w:ilvl w:val="0"/>
          <w:numId w:val="4"/>
        </w:numPr>
        <w:spacing w:before="120" w:after="120"/>
        <w:ind w:left="284" w:hanging="284"/>
        <w:contextualSpacing w:val="0"/>
        <w:jc w:val="both"/>
        <w:rPr>
          <w:sz w:val="22"/>
          <w:szCs w:val="22"/>
        </w:rPr>
      </w:pPr>
      <w:r>
        <w:rPr>
          <w:sz w:val="22"/>
          <w:szCs w:val="22"/>
        </w:rPr>
        <w:t>Wykonawca oświadcza, że zapoznał się z dokumentacją Zamawiającego, w tym dokumentacją projektową stanowiącą załącznik nr 2 do STWiORB,</w:t>
      </w:r>
      <w:r>
        <w:rPr>
          <w:b/>
          <w:sz w:val="22"/>
          <w:szCs w:val="22"/>
        </w:rPr>
        <w:t xml:space="preserve"> </w:t>
      </w:r>
      <w:r>
        <w:rPr>
          <w:sz w:val="22"/>
          <w:szCs w:val="22"/>
        </w:rPr>
        <w:t>dokonał jej weryfikacji i uznaje ją za wystarczającą i prawidłową do wykonania Przedmiotu Umowy oraz nie wnosi do niej zastrzeżeń.</w:t>
      </w:r>
    </w:p>
    <w:p w14:paraId="39467D24" w14:textId="70229AB7" w:rsidR="00890F4D" w:rsidRDefault="00000000">
      <w:pPr>
        <w:pStyle w:val="Tekstpodstawowy"/>
        <w:numPr>
          <w:ilvl w:val="0"/>
          <w:numId w:val="4"/>
        </w:numPr>
        <w:spacing w:before="120"/>
        <w:ind w:left="284" w:hanging="284"/>
        <w:jc w:val="both"/>
        <w:rPr>
          <w:sz w:val="22"/>
          <w:szCs w:val="22"/>
        </w:rPr>
      </w:pPr>
      <w:r>
        <w:rPr>
          <w:sz w:val="22"/>
          <w:szCs w:val="22"/>
        </w:rPr>
        <w:t xml:space="preserve">Zamawiający może zlecić Wykonawcy wykonanie robót dodatkowych lub zamiennych w stosunku do wymienionych w załączniku nr </w:t>
      </w:r>
      <w:r w:rsidR="008C4A08">
        <w:rPr>
          <w:sz w:val="22"/>
          <w:szCs w:val="22"/>
        </w:rPr>
        <w:t>3</w:t>
      </w:r>
      <w:r>
        <w:rPr>
          <w:sz w:val="22"/>
          <w:szCs w:val="22"/>
        </w:rPr>
        <w:t xml:space="preserve"> do Umowy, jeżeli wykonanie takich robót okaże się konieczne dla prawidłowej realizacji Przedmiotu Umowy, na skutek sytuacji niemożliwej wcześniej do przewidzenia lub różnych zdarzeń prawnych i faktycznych.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dodatkowego wynagrodzenia. </w:t>
      </w:r>
    </w:p>
    <w:p w14:paraId="603B9735" w14:textId="7A96498D" w:rsidR="00890F4D" w:rsidRDefault="00000000">
      <w:pPr>
        <w:pStyle w:val="Akapitzlist"/>
        <w:numPr>
          <w:ilvl w:val="0"/>
          <w:numId w:val="4"/>
        </w:numPr>
        <w:spacing w:before="120" w:after="120"/>
        <w:ind w:left="284" w:hanging="284"/>
        <w:contextualSpacing w:val="0"/>
        <w:jc w:val="both"/>
        <w:rPr>
          <w:sz w:val="22"/>
          <w:szCs w:val="22"/>
        </w:rPr>
      </w:pPr>
      <w:r>
        <w:rPr>
          <w:sz w:val="22"/>
          <w:szCs w:val="22"/>
        </w:rPr>
        <w:t xml:space="preserve">Ust. </w:t>
      </w:r>
      <w:r w:rsidR="00C7549D">
        <w:rPr>
          <w:sz w:val="22"/>
          <w:szCs w:val="22"/>
        </w:rPr>
        <w:t>5</w:t>
      </w:r>
      <w:r>
        <w:rPr>
          <w:sz w:val="22"/>
          <w:szCs w:val="22"/>
        </w:rPr>
        <w:t xml:space="preserve"> nie ma zastosowania do robót niezbędnych dla prawidłowej realizacji Przedmiotu Umowy, których potrzeba wykonania powinna być przewidziana przez działającego w obrocie profesjonalnym Wykonawcę już na etapie złożenia oferty w oparciu o przekazane przez Zamawiającego dane, przy uwzględnieniu obowiązujących przepisów techniczno-budowlanych i administracyjnych, jak również wiedzy technicznej i doświadczenia Wykonawcy. Roboty, o których mowa w zdaniu poprzednim zostaną wykonane przez Wykonawcę w ramach wynagrodzenia, wskazanego w § 4.</w:t>
      </w:r>
    </w:p>
    <w:p w14:paraId="6924B0E1" w14:textId="77777777" w:rsidR="00890F4D" w:rsidRPr="00C13656" w:rsidRDefault="00000000" w:rsidP="00B10B4A">
      <w:pPr>
        <w:spacing w:before="120"/>
        <w:ind w:left="284" w:hanging="284"/>
        <w:jc w:val="both"/>
        <w:rPr>
          <w:sz w:val="22"/>
          <w:szCs w:val="22"/>
        </w:rPr>
      </w:pPr>
      <w:r w:rsidRPr="00C13656">
        <w:rPr>
          <w:sz w:val="22"/>
          <w:szCs w:val="22"/>
        </w:rPr>
        <w:t xml:space="preserve">7. Termin rozpoczęcia realizacji Przedmiotu Umowy ustala się na dzień podpisania Umowy. </w:t>
      </w:r>
    </w:p>
    <w:p w14:paraId="3FA2A5C5" w14:textId="2DEF0351" w:rsidR="00890F4D" w:rsidRPr="00C13656" w:rsidRDefault="00000000" w:rsidP="00B10B4A">
      <w:pPr>
        <w:spacing w:before="120"/>
        <w:ind w:left="284" w:hanging="284"/>
        <w:jc w:val="both"/>
        <w:rPr>
          <w:sz w:val="22"/>
          <w:szCs w:val="22"/>
        </w:rPr>
      </w:pPr>
      <w:r w:rsidRPr="00C13656">
        <w:rPr>
          <w:sz w:val="22"/>
          <w:szCs w:val="22"/>
        </w:rPr>
        <w:t xml:space="preserve">8. Termin zakończenia (rozumiany jako prawidłowe wykonanie całości Przedmiotu Umowy w tym w szczególności rozruchu, uzyskanie stosownej dokumentacji pozwalającej na zgodne z Umową i przepisami prawa użytkowanie Inwestycji potwierdzone pisemnym pod rygorem nieważności protokołem odbioru końcowego przez Zamawiającego) najpóźniej </w:t>
      </w:r>
      <w:r w:rsidRPr="00C13656">
        <w:rPr>
          <w:b/>
          <w:bCs/>
          <w:sz w:val="22"/>
          <w:szCs w:val="22"/>
        </w:rPr>
        <w:t>do dnia 30 listopada 2026 roku.</w:t>
      </w:r>
      <w:r w:rsidRPr="00C13656">
        <w:rPr>
          <w:sz w:val="22"/>
          <w:szCs w:val="22"/>
        </w:rPr>
        <w:t xml:space="preserve"> Nieprzekraczalne terminy zakończenia realizacji poszczególnych etapów/odcinków Przedmiotu Umowy określa Harmonogram Rzeczow</w:t>
      </w:r>
      <w:r w:rsidR="00E95BFF" w:rsidRPr="00C13656">
        <w:rPr>
          <w:sz w:val="22"/>
          <w:szCs w:val="22"/>
        </w:rPr>
        <w:t>y</w:t>
      </w:r>
      <w:r w:rsidR="00C7549D" w:rsidRPr="00C13656">
        <w:rPr>
          <w:sz w:val="22"/>
          <w:szCs w:val="22"/>
        </w:rPr>
        <w:t xml:space="preserve"> </w:t>
      </w:r>
      <w:r w:rsidRPr="00C13656">
        <w:rPr>
          <w:sz w:val="22"/>
          <w:szCs w:val="22"/>
        </w:rPr>
        <w:t xml:space="preserve">sporządzony przez Zamawiającego, stanowiący załącznik nr </w:t>
      </w:r>
      <w:r w:rsidR="00E95BFF" w:rsidRPr="00C13656">
        <w:rPr>
          <w:sz w:val="22"/>
          <w:szCs w:val="22"/>
        </w:rPr>
        <w:t>14</w:t>
      </w:r>
      <w:r w:rsidR="00C10949">
        <w:rPr>
          <w:sz w:val="22"/>
          <w:szCs w:val="22"/>
        </w:rPr>
        <w:t xml:space="preserve"> </w:t>
      </w:r>
      <w:r w:rsidRPr="00C13656">
        <w:rPr>
          <w:sz w:val="22"/>
          <w:szCs w:val="22"/>
        </w:rPr>
        <w:t xml:space="preserve">do SWZ. </w:t>
      </w:r>
    </w:p>
    <w:p w14:paraId="3183626E" w14:textId="22932102" w:rsidR="00E95BFF" w:rsidRPr="00C13656" w:rsidRDefault="00E95BFF">
      <w:pPr>
        <w:ind w:left="284" w:hanging="284"/>
        <w:jc w:val="both"/>
        <w:rPr>
          <w:sz w:val="22"/>
          <w:szCs w:val="22"/>
        </w:rPr>
      </w:pPr>
      <w:r w:rsidRPr="00C13656">
        <w:rPr>
          <w:sz w:val="22"/>
          <w:szCs w:val="22"/>
        </w:rPr>
        <w:tab/>
        <w:t>Etapy realizacji przedmiotu zamówienia:</w:t>
      </w:r>
    </w:p>
    <w:p w14:paraId="665C5744" w14:textId="77777777" w:rsidR="00890F4D" w:rsidRPr="00C10949" w:rsidRDefault="00000000" w:rsidP="00B10B4A">
      <w:pPr>
        <w:pStyle w:val="Standard"/>
        <w:spacing w:before="120" w:after="0" w:line="240" w:lineRule="auto"/>
        <w:ind w:firstLine="284"/>
        <w:jc w:val="both"/>
        <w:rPr>
          <w:rFonts w:ascii="Times New Roman" w:hAnsi="Times New Roman" w:cs="Times New Roman"/>
          <w:b/>
          <w:bCs/>
        </w:rPr>
      </w:pPr>
      <w:r w:rsidRPr="00C10949">
        <w:rPr>
          <w:rFonts w:ascii="Times New Roman" w:hAnsi="Times New Roman" w:cs="Times New Roman"/>
          <w:b/>
          <w:bCs/>
        </w:rPr>
        <w:t xml:space="preserve">a) na odcinku A-B do 15.04.2026 roku; </w:t>
      </w:r>
    </w:p>
    <w:p w14:paraId="5D7ED6FB" w14:textId="77777777" w:rsidR="00890F4D" w:rsidRPr="00C13656" w:rsidRDefault="00000000">
      <w:pPr>
        <w:pStyle w:val="Standard"/>
        <w:spacing w:after="0" w:line="240" w:lineRule="auto"/>
        <w:ind w:firstLine="284"/>
        <w:jc w:val="both"/>
        <w:rPr>
          <w:rFonts w:ascii="Times New Roman" w:hAnsi="Times New Roman" w:cs="Times New Roman"/>
        </w:rPr>
      </w:pPr>
      <w:bookmarkStart w:id="2" w:name="_Hlk200656935"/>
      <w:r w:rsidRPr="00C13656">
        <w:rPr>
          <w:rFonts w:ascii="Times New Roman" w:hAnsi="Times New Roman" w:cs="Times New Roman"/>
        </w:rPr>
        <w:t>b) na odcinku B-C do 30.11.2026 roku.</w:t>
      </w:r>
      <w:bookmarkEnd w:id="2"/>
    </w:p>
    <w:p w14:paraId="660A3A0A" w14:textId="77777777" w:rsidR="00890F4D" w:rsidRDefault="00890F4D">
      <w:pPr>
        <w:pStyle w:val="Standard"/>
        <w:spacing w:after="0" w:line="240" w:lineRule="auto"/>
        <w:jc w:val="both"/>
        <w:rPr>
          <w:rFonts w:ascii="Times New Roman" w:hAnsi="Times New Roman" w:cs="Times New Roman"/>
        </w:rPr>
      </w:pPr>
    </w:p>
    <w:p w14:paraId="31619030" w14:textId="7D8AF9F2" w:rsidR="00890F4D" w:rsidRDefault="00000000">
      <w:pPr>
        <w:pStyle w:val="Standard"/>
        <w:spacing w:after="0" w:line="240" w:lineRule="auto"/>
        <w:ind w:left="284" w:hanging="284"/>
        <w:jc w:val="both"/>
        <w:rPr>
          <w:rFonts w:ascii="Times New Roman" w:hAnsi="Times New Roman" w:cs="Times New Roman"/>
        </w:rPr>
      </w:pPr>
      <w:r>
        <w:rPr>
          <w:rFonts w:ascii="Times New Roman" w:hAnsi="Times New Roman" w:cs="Times New Roman"/>
        </w:rPr>
        <w:t>9.  Wykonawca w trakcie realizacji prac w momencie wejścia na Plac Budowy – Teren Budowy, który jest w gestii Generalnego Wykonawcy zadania pn. „Budowa instalacji kogeneracji gazowej na terenie Ciepłowni Siemianowice cz.I. jest zobowiązany słuchać się do wytycznych Kierownika Budowy ze strony Generalnego Wykonawcy. Wykonawca musi na każdym etapie realizacji umowy dokonywać uzgodnień z Generalnym Wykonawcą w zakresie połączenia</w:t>
      </w:r>
      <w:r w:rsidR="00E95BFF">
        <w:rPr>
          <w:rFonts w:ascii="Times New Roman" w:hAnsi="Times New Roman" w:cs="Times New Roman"/>
        </w:rPr>
        <w:t xml:space="preserve"> budowanych linii kablowych z nowo powstającym</w:t>
      </w:r>
      <w:r>
        <w:rPr>
          <w:rFonts w:ascii="Times New Roman" w:hAnsi="Times New Roman" w:cs="Times New Roman"/>
        </w:rPr>
        <w:t xml:space="preserve"> </w:t>
      </w:r>
      <w:r>
        <w:rPr>
          <w:rFonts w:ascii="Times New Roman" w:hAnsi="Times New Roman"/>
          <w:color w:val="000000"/>
        </w:rPr>
        <w:t>Obiektem energetycznym składającym się z czterech Agregatów Kogeneracyjnych oraz instalacji i urządzeń pomocniczych</w:t>
      </w:r>
      <w:r>
        <w:rPr>
          <w:rFonts w:ascii="Times New Roman" w:hAnsi="Times New Roman" w:cs="Times New Roman"/>
        </w:rPr>
        <w:t xml:space="preserve">. </w:t>
      </w:r>
    </w:p>
    <w:p w14:paraId="26B7F24E" w14:textId="77777777" w:rsidR="00890F4D" w:rsidRDefault="00000000">
      <w:pPr>
        <w:spacing w:before="120" w:after="120"/>
        <w:jc w:val="center"/>
        <w:rPr>
          <w:b/>
          <w:sz w:val="22"/>
          <w:szCs w:val="22"/>
        </w:rPr>
      </w:pPr>
      <w:r>
        <w:rPr>
          <w:b/>
          <w:sz w:val="22"/>
          <w:szCs w:val="22"/>
        </w:rPr>
        <w:t>§2</w:t>
      </w:r>
    </w:p>
    <w:p w14:paraId="79D76051" w14:textId="77777777" w:rsidR="00890F4D" w:rsidRDefault="00000000">
      <w:pPr>
        <w:pStyle w:val="Akapitzlist"/>
        <w:spacing w:before="120" w:after="120"/>
        <w:ind w:left="0"/>
        <w:jc w:val="center"/>
        <w:rPr>
          <w:b/>
          <w:sz w:val="22"/>
          <w:szCs w:val="22"/>
        </w:rPr>
      </w:pPr>
      <w:r>
        <w:rPr>
          <w:b/>
          <w:sz w:val="22"/>
          <w:szCs w:val="22"/>
        </w:rPr>
        <w:t>OBOWIĄZKI STRON</w:t>
      </w:r>
    </w:p>
    <w:p w14:paraId="5696F64A" w14:textId="77777777" w:rsidR="00890F4D" w:rsidRDefault="00890F4D">
      <w:pPr>
        <w:pStyle w:val="Akapitzlist"/>
        <w:spacing w:before="120" w:after="120"/>
        <w:ind w:left="0"/>
        <w:jc w:val="center"/>
        <w:rPr>
          <w:b/>
          <w:sz w:val="22"/>
          <w:szCs w:val="22"/>
        </w:rPr>
      </w:pPr>
    </w:p>
    <w:p w14:paraId="78736040" w14:textId="77777777" w:rsidR="00890F4D" w:rsidRDefault="00000000">
      <w:pPr>
        <w:pStyle w:val="Akapitzlist"/>
        <w:numPr>
          <w:ilvl w:val="0"/>
          <w:numId w:val="36"/>
        </w:numPr>
        <w:ind w:left="284" w:hanging="284"/>
        <w:contextualSpacing w:val="0"/>
        <w:rPr>
          <w:b/>
          <w:sz w:val="22"/>
          <w:szCs w:val="22"/>
        </w:rPr>
      </w:pPr>
      <w:r>
        <w:rPr>
          <w:b/>
          <w:sz w:val="22"/>
          <w:szCs w:val="22"/>
        </w:rPr>
        <w:t>Podstawowe obowiązki Zamawiającego:</w:t>
      </w:r>
    </w:p>
    <w:p w14:paraId="7D40829D" w14:textId="77777777" w:rsidR="00890F4D" w:rsidRDefault="00000000">
      <w:pPr>
        <w:pStyle w:val="Akapitzlist"/>
        <w:numPr>
          <w:ilvl w:val="0"/>
          <w:numId w:val="37"/>
        </w:numPr>
        <w:contextualSpacing w:val="0"/>
        <w:jc w:val="both"/>
        <w:rPr>
          <w:sz w:val="22"/>
          <w:szCs w:val="22"/>
        </w:rPr>
      </w:pPr>
      <w:r>
        <w:rPr>
          <w:sz w:val="22"/>
          <w:szCs w:val="22"/>
        </w:rPr>
        <w:t>protokolarne przekazanie terenu budowy w terminie do 7 dni roboczych od daty podpisania umowy;</w:t>
      </w:r>
    </w:p>
    <w:p w14:paraId="2EDFBB8B" w14:textId="77777777" w:rsidR="00890F4D" w:rsidRDefault="00000000" w:rsidP="00B10B4A">
      <w:pPr>
        <w:pStyle w:val="Akapitzlist"/>
        <w:numPr>
          <w:ilvl w:val="0"/>
          <w:numId w:val="6"/>
        </w:numPr>
        <w:contextualSpacing w:val="0"/>
        <w:jc w:val="both"/>
        <w:rPr>
          <w:bCs/>
          <w:sz w:val="22"/>
          <w:szCs w:val="22"/>
        </w:rPr>
      </w:pPr>
      <w:r>
        <w:rPr>
          <w:sz w:val="22"/>
          <w:szCs w:val="22"/>
        </w:rPr>
        <w:t>odebranie prawidłowo wykonanego Przedmiotu Umowy i zapłata na rzecz Wykonawcy wymagalnego wynagrodzenia,</w:t>
      </w:r>
    </w:p>
    <w:p w14:paraId="582A9CBC" w14:textId="77777777" w:rsidR="00890F4D" w:rsidRDefault="00000000" w:rsidP="00B10B4A">
      <w:pPr>
        <w:pStyle w:val="Akapitzlist"/>
        <w:numPr>
          <w:ilvl w:val="0"/>
          <w:numId w:val="6"/>
        </w:numPr>
        <w:contextualSpacing w:val="0"/>
        <w:jc w:val="both"/>
        <w:rPr>
          <w:bCs/>
          <w:sz w:val="22"/>
          <w:szCs w:val="22"/>
        </w:rPr>
      </w:pPr>
      <w:r>
        <w:rPr>
          <w:bCs/>
          <w:sz w:val="22"/>
          <w:szCs w:val="22"/>
        </w:rPr>
        <w:t xml:space="preserve">zapewnienie nadzoru inwestorskiego, </w:t>
      </w:r>
    </w:p>
    <w:p w14:paraId="75CBBEF2" w14:textId="77777777" w:rsidR="00890F4D" w:rsidRDefault="00000000" w:rsidP="00B10B4A">
      <w:pPr>
        <w:pStyle w:val="Akapitzlist"/>
        <w:numPr>
          <w:ilvl w:val="0"/>
          <w:numId w:val="6"/>
        </w:numPr>
        <w:contextualSpacing w:val="0"/>
        <w:jc w:val="both"/>
        <w:rPr>
          <w:bCs/>
          <w:sz w:val="22"/>
          <w:szCs w:val="22"/>
        </w:rPr>
      </w:pPr>
      <w:r>
        <w:rPr>
          <w:bCs/>
          <w:sz w:val="22"/>
          <w:szCs w:val="22"/>
        </w:rPr>
        <w:t>przekazanie Wykonawcy posiadanych informacji i dokumentów związanych z przedmiotem zamówienia,</w:t>
      </w:r>
    </w:p>
    <w:p w14:paraId="24694446" w14:textId="77777777" w:rsidR="00890F4D" w:rsidRDefault="00000000" w:rsidP="00B10B4A">
      <w:pPr>
        <w:pStyle w:val="Akapitzlist"/>
        <w:numPr>
          <w:ilvl w:val="0"/>
          <w:numId w:val="6"/>
        </w:numPr>
        <w:contextualSpacing w:val="0"/>
        <w:jc w:val="both"/>
        <w:rPr>
          <w:bCs/>
          <w:sz w:val="22"/>
          <w:szCs w:val="22"/>
        </w:rPr>
      </w:pPr>
      <w:r>
        <w:rPr>
          <w:bCs/>
          <w:sz w:val="22"/>
          <w:szCs w:val="22"/>
        </w:rPr>
        <w:t>współdziałanie z Wykonawcą w celu należytego wykonania umowy;</w:t>
      </w:r>
    </w:p>
    <w:p w14:paraId="756CFCBB" w14:textId="77777777" w:rsidR="00890F4D" w:rsidRDefault="00000000" w:rsidP="00B10B4A">
      <w:pPr>
        <w:pStyle w:val="Akapitzlist"/>
        <w:numPr>
          <w:ilvl w:val="0"/>
          <w:numId w:val="6"/>
        </w:numPr>
        <w:contextualSpacing w:val="0"/>
        <w:jc w:val="both"/>
        <w:rPr>
          <w:bCs/>
          <w:sz w:val="22"/>
          <w:szCs w:val="22"/>
        </w:rPr>
      </w:pPr>
      <w:r>
        <w:rPr>
          <w:bCs/>
          <w:sz w:val="22"/>
          <w:szCs w:val="22"/>
        </w:rPr>
        <w:t>udział w odbiorach,</w:t>
      </w:r>
    </w:p>
    <w:p w14:paraId="712880D3" w14:textId="77777777" w:rsidR="00890F4D" w:rsidRDefault="00000000" w:rsidP="00B10B4A">
      <w:pPr>
        <w:pStyle w:val="Akapitzlist"/>
        <w:numPr>
          <w:ilvl w:val="0"/>
          <w:numId w:val="6"/>
        </w:numPr>
        <w:contextualSpacing w:val="0"/>
        <w:jc w:val="both"/>
        <w:rPr>
          <w:bCs/>
          <w:sz w:val="22"/>
          <w:szCs w:val="22"/>
        </w:rPr>
      </w:pPr>
      <w:r>
        <w:rPr>
          <w:bCs/>
          <w:sz w:val="22"/>
          <w:szCs w:val="22"/>
        </w:rPr>
        <w:t>sprawdzanie stanu wykonania Umowy i przedstawianie swoich uwag Wykonawcy,</w:t>
      </w:r>
    </w:p>
    <w:p w14:paraId="39E31843" w14:textId="77777777" w:rsidR="00890F4D" w:rsidRDefault="00000000" w:rsidP="00B10B4A">
      <w:pPr>
        <w:pStyle w:val="Akapitzlist"/>
        <w:numPr>
          <w:ilvl w:val="0"/>
          <w:numId w:val="6"/>
        </w:numPr>
        <w:contextualSpacing w:val="0"/>
        <w:jc w:val="both"/>
        <w:rPr>
          <w:bCs/>
          <w:sz w:val="22"/>
          <w:szCs w:val="22"/>
        </w:rPr>
      </w:pPr>
      <w:r>
        <w:rPr>
          <w:bCs/>
          <w:sz w:val="22"/>
          <w:szCs w:val="22"/>
        </w:rPr>
        <w:lastRenderedPageBreak/>
        <w:t>udzielenie</w:t>
      </w:r>
      <w:r>
        <w:rPr>
          <w:rFonts w:eastAsia="Calibri"/>
          <w:bCs/>
          <w:sz w:val="22"/>
          <w:szCs w:val="22"/>
        </w:rPr>
        <w:t xml:space="preserve"> na wniosek Wykonawcy wszelkich koniecznych pełnomocnictw do występowania w imieniu Zamawiającego przed odpowiednimi organami, celem należytego wykonania Przedmiotu Umowy,</w:t>
      </w:r>
    </w:p>
    <w:p w14:paraId="5B22EF50" w14:textId="77777777" w:rsidR="00890F4D" w:rsidRDefault="00000000">
      <w:pPr>
        <w:pStyle w:val="Akapitzlist"/>
        <w:numPr>
          <w:ilvl w:val="0"/>
          <w:numId w:val="5"/>
        </w:numPr>
        <w:spacing w:before="120" w:after="120"/>
        <w:ind w:left="426" w:hanging="284"/>
        <w:contextualSpacing w:val="0"/>
        <w:rPr>
          <w:b/>
          <w:sz w:val="22"/>
          <w:szCs w:val="22"/>
        </w:rPr>
      </w:pPr>
      <w:r>
        <w:rPr>
          <w:b/>
          <w:sz w:val="22"/>
          <w:szCs w:val="22"/>
        </w:rPr>
        <w:t>Podstawowe obowiązki Wykonawcy:</w:t>
      </w:r>
    </w:p>
    <w:p w14:paraId="6643C5EC" w14:textId="455F190F" w:rsidR="00890F4D" w:rsidRDefault="00000000">
      <w:pPr>
        <w:pStyle w:val="Akapitzlist"/>
        <w:numPr>
          <w:ilvl w:val="0"/>
          <w:numId w:val="38"/>
        </w:numPr>
        <w:spacing w:before="120" w:after="120"/>
        <w:ind w:left="709" w:hanging="425"/>
        <w:contextualSpacing w:val="0"/>
        <w:jc w:val="both"/>
        <w:rPr>
          <w:sz w:val="22"/>
          <w:szCs w:val="22"/>
        </w:rPr>
      </w:pPr>
      <w:r>
        <w:rPr>
          <w:sz w:val="22"/>
          <w:szCs w:val="22"/>
        </w:rPr>
        <w:t>wykonanie i przekazanie Zamawiającemu Przedmiotu Umowy, wykonanego zgodnie z Umową, ofertą Wykonawcy, dokumentacją projektową, STWiORB – Specyfikacja Warunków Zamówienia, zasadami wiedzy technicznej, przepisami techniczno-budowlanymi, innymi obowiązującymi przepisami prawa, a także obowiązującymi w tym zakresie normami;</w:t>
      </w:r>
    </w:p>
    <w:p w14:paraId="510CE439" w14:textId="77777777" w:rsidR="00890F4D" w:rsidRDefault="00000000">
      <w:pPr>
        <w:pStyle w:val="Akapitzlist"/>
        <w:numPr>
          <w:ilvl w:val="0"/>
          <w:numId w:val="7"/>
        </w:numPr>
        <w:spacing w:before="120" w:after="120"/>
        <w:ind w:left="709" w:hanging="425"/>
        <w:contextualSpacing w:val="0"/>
        <w:jc w:val="both"/>
        <w:rPr>
          <w:sz w:val="22"/>
          <w:szCs w:val="22"/>
        </w:rPr>
      </w:pPr>
      <w:r>
        <w:rPr>
          <w:sz w:val="22"/>
          <w:szCs w:val="22"/>
        </w:rPr>
        <w:t xml:space="preserve">zapoznanie się </w:t>
      </w:r>
      <w:r>
        <w:rPr>
          <w:iCs/>
          <w:sz w:val="22"/>
          <w:szCs w:val="22"/>
        </w:rPr>
        <w:t>z</w:t>
      </w:r>
      <w:r>
        <w:rPr>
          <w:i/>
          <w:sz w:val="22"/>
          <w:szCs w:val="22"/>
        </w:rPr>
        <w:t xml:space="preserve"> </w:t>
      </w:r>
      <w:r>
        <w:rPr>
          <w:sz w:val="22"/>
          <w:szCs w:val="22"/>
        </w:rPr>
        <w:t xml:space="preserve">zakresem Przedmiotu Umowy w Załączniku nr 1 do Umowy, oraz dokonanie ich weryfikacji, </w:t>
      </w:r>
    </w:p>
    <w:p w14:paraId="769C315A" w14:textId="77777777" w:rsidR="00890F4D" w:rsidRDefault="00000000">
      <w:pPr>
        <w:pStyle w:val="Akapitzlist"/>
        <w:numPr>
          <w:ilvl w:val="0"/>
          <w:numId w:val="7"/>
        </w:numPr>
        <w:spacing w:before="120" w:after="120"/>
        <w:ind w:left="709" w:hanging="425"/>
        <w:contextualSpacing w:val="0"/>
        <w:jc w:val="both"/>
        <w:rPr>
          <w:sz w:val="22"/>
          <w:szCs w:val="22"/>
        </w:rPr>
      </w:pPr>
      <w:r>
        <w:rPr>
          <w:sz w:val="22"/>
          <w:szCs w:val="22"/>
        </w:rPr>
        <w:t>bezzwłoczne informowanie Zamawiającego o zagrożeniach dla wykonania Przedmiotu Umowy, w tym zwłaszcza o zagrożeniu dla terminowej realizacji Umowy;</w:t>
      </w:r>
    </w:p>
    <w:p w14:paraId="611E30F2" w14:textId="77777777" w:rsidR="00890F4D" w:rsidRDefault="00000000">
      <w:pPr>
        <w:pStyle w:val="Akapitzlist"/>
        <w:numPr>
          <w:ilvl w:val="0"/>
          <w:numId w:val="7"/>
        </w:numPr>
        <w:spacing w:before="120" w:after="120"/>
        <w:ind w:left="709" w:hanging="425"/>
        <w:contextualSpacing w:val="0"/>
        <w:jc w:val="both"/>
        <w:rPr>
          <w:sz w:val="22"/>
          <w:szCs w:val="22"/>
        </w:rPr>
      </w:pPr>
      <w:r>
        <w:rPr>
          <w:sz w:val="22"/>
          <w:szCs w:val="22"/>
        </w:rPr>
        <w:t>umożliwienie Zamawiającemu bieżącej kontroli wykonywania Przedmiotu Umowy;</w:t>
      </w:r>
    </w:p>
    <w:p w14:paraId="5E489971" w14:textId="77777777" w:rsidR="00890F4D" w:rsidRDefault="00000000">
      <w:pPr>
        <w:pStyle w:val="Akapitzlist"/>
        <w:numPr>
          <w:ilvl w:val="0"/>
          <w:numId w:val="7"/>
        </w:numPr>
        <w:spacing w:before="120" w:after="120"/>
        <w:ind w:left="709" w:hanging="425"/>
        <w:contextualSpacing w:val="0"/>
        <w:jc w:val="both"/>
        <w:rPr>
          <w:sz w:val="22"/>
          <w:szCs w:val="22"/>
        </w:rPr>
      </w:pPr>
      <w:r>
        <w:rPr>
          <w:sz w:val="22"/>
          <w:szCs w:val="22"/>
        </w:rPr>
        <w:t>sporządzanie wszelkiej dokumentacji przeznaczonej dla Zamawiającego w języku polskim;</w:t>
      </w:r>
    </w:p>
    <w:p w14:paraId="2233629D" w14:textId="09C42631" w:rsidR="00890F4D" w:rsidRDefault="00000000">
      <w:pPr>
        <w:pStyle w:val="Akapitzlist"/>
        <w:numPr>
          <w:ilvl w:val="0"/>
          <w:numId w:val="7"/>
        </w:numPr>
        <w:spacing w:before="120" w:after="120"/>
        <w:ind w:left="709" w:hanging="425"/>
        <w:contextualSpacing w:val="0"/>
        <w:jc w:val="both"/>
        <w:rPr>
          <w:sz w:val="22"/>
          <w:szCs w:val="22"/>
        </w:rPr>
      </w:pPr>
      <w:r>
        <w:rPr>
          <w:sz w:val="22"/>
          <w:szCs w:val="22"/>
        </w:rPr>
        <w:t>zgłoszenie rozpoczęcia i zakończenia robót</w:t>
      </w:r>
      <w:r>
        <w:rPr>
          <w:bCs/>
          <w:sz w:val="22"/>
          <w:szCs w:val="22"/>
        </w:rPr>
        <w:t xml:space="preserve"> właściwemu organowi nadzoru budowlanego</w:t>
      </w:r>
      <w:r>
        <w:rPr>
          <w:sz w:val="22"/>
          <w:szCs w:val="22"/>
        </w:rPr>
        <w:t xml:space="preserve"> oraz rejestracja dziennika budowy</w:t>
      </w:r>
      <w:r w:rsidR="00863206">
        <w:rPr>
          <w:sz w:val="22"/>
          <w:szCs w:val="22"/>
        </w:rPr>
        <w:t xml:space="preserve"> – jeżeli zgodnie z przepisami powszechnie obowiązującego rejestracja dziennika budowy jest niezbędna</w:t>
      </w:r>
      <w:r>
        <w:rPr>
          <w:sz w:val="22"/>
          <w:szCs w:val="22"/>
        </w:rPr>
        <w:t xml:space="preserve">; </w:t>
      </w:r>
    </w:p>
    <w:p w14:paraId="285ADD5B" w14:textId="51185809" w:rsidR="00890F4D" w:rsidRPr="00C7549D" w:rsidRDefault="00000000">
      <w:pPr>
        <w:numPr>
          <w:ilvl w:val="0"/>
          <w:numId w:val="7"/>
        </w:numPr>
        <w:spacing w:before="120" w:after="120"/>
        <w:ind w:left="709" w:hanging="425"/>
        <w:jc w:val="both"/>
        <w:rPr>
          <w:sz w:val="22"/>
          <w:szCs w:val="22"/>
        </w:rPr>
      </w:pPr>
      <w:r w:rsidRPr="00C7549D">
        <w:rPr>
          <w:sz w:val="22"/>
          <w:szCs w:val="22"/>
        </w:rPr>
        <w:t>usunięcie wszystkich wad Przedmiotu Umowy wykrytych w trakcie realizacji robót, w okresie gwarancji oraz w okresie obowiązywania rękojmi;</w:t>
      </w:r>
    </w:p>
    <w:p w14:paraId="40EAA800" w14:textId="77777777" w:rsidR="00890F4D" w:rsidRDefault="00000000">
      <w:pPr>
        <w:numPr>
          <w:ilvl w:val="0"/>
          <w:numId w:val="7"/>
        </w:numPr>
        <w:spacing w:before="120" w:after="120"/>
        <w:ind w:left="709" w:hanging="425"/>
        <w:jc w:val="both"/>
        <w:rPr>
          <w:sz w:val="22"/>
          <w:szCs w:val="22"/>
        </w:rPr>
      </w:pPr>
      <w:r>
        <w:rPr>
          <w:sz w:val="22"/>
          <w:szCs w:val="22"/>
        </w:rPr>
        <w:t>terminowe wykonanie Przedmiotu Umowy;</w:t>
      </w:r>
    </w:p>
    <w:p w14:paraId="053BEDD5" w14:textId="77777777" w:rsidR="00890F4D" w:rsidRDefault="00000000">
      <w:pPr>
        <w:numPr>
          <w:ilvl w:val="0"/>
          <w:numId w:val="7"/>
        </w:numPr>
        <w:spacing w:before="120" w:after="120"/>
        <w:ind w:left="709" w:hanging="425"/>
        <w:jc w:val="both"/>
        <w:rPr>
          <w:sz w:val="22"/>
          <w:szCs w:val="22"/>
        </w:rPr>
      </w:pPr>
      <w:r>
        <w:rPr>
          <w:sz w:val="22"/>
          <w:szCs w:val="22"/>
        </w:rPr>
        <w:t>protokolarne potwierdzenie przejęcia terenu budowy;</w:t>
      </w:r>
    </w:p>
    <w:p w14:paraId="671FB215" w14:textId="77777777" w:rsidR="00890F4D" w:rsidRDefault="00000000">
      <w:pPr>
        <w:numPr>
          <w:ilvl w:val="0"/>
          <w:numId w:val="7"/>
        </w:numPr>
        <w:spacing w:before="120" w:after="120"/>
        <w:ind w:left="709" w:hanging="425"/>
        <w:jc w:val="both"/>
        <w:rPr>
          <w:sz w:val="22"/>
          <w:szCs w:val="22"/>
        </w:rPr>
      </w:pPr>
      <w:r>
        <w:rPr>
          <w:sz w:val="22"/>
          <w:szCs w:val="22"/>
        </w:rPr>
        <w:t>przystąpienie do realizacji robót budowlanych w terminie do 14 dni (lub innym określonym w protokole przekazania terenu budowy), od dnia protokolarnego przejęcia terenu budowy;</w:t>
      </w:r>
    </w:p>
    <w:p w14:paraId="45FFC830" w14:textId="77777777" w:rsidR="00890F4D" w:rsidRDefault="00000000">
      <w:pPr>
        <w:numPr>
          <w:ilvl w:val="0"/>
          <w:numId w:val="7"/>
        </w:numPr>
        <w:spacing w:before="120" w:after="120"/>
        <w:ind w:left="709" w:hanging="425"/>
        <w:jc w:val="both"/>
        <w:rPr>
          <w:sz w:val="22"/>
          <w:szCs w:val="22"/>
        </w:rPr>
      </w:pPr>
      <w:r>
        <w:rPr>
          <w:sz w:val="22"/>
          <w:szCs w:val="22"/>
        </w:rPr>
        <w:t xml:space="preserve">zapewnienie Kierownika budowy i gdy jest to nieodzowne – właściwych kierowników robót, posiadających uprawnienia budowlane o specjalnościach wymaganych do należytego wykonania Przedmiotu Umowy, </w:t>
      </w:r>
    </w:p>
    <w:p w14:paraId="00AFBD3F" w14:textId="77777777" w:rsidR="00890F4D" w:rsidRDefault="00000000">
      <w:pPr>
        <w:numPr>
          <w:ilvl w:val="0"/>
          <w:numId w:val="7"/>
        </w:numPr>
        <w:spacing w:before="120" w:after="120"/>
        <w:ind w:left="709" w:hanging="425"/>
        <w:jc w:val="both"/>
        <w:rPr>
          <w:sz w:val="22"/>
          <w:szCs w:val="22"/>
        </w:rPr>
      </w:pPr>
      <w:r>
        <w:rPr>
          <w:sz w:val="22"/>
          <w:szCs w:val="22"/>
        </w:rPr>
        <w:t>uzgodnienie z Zamawiającym miejsc i sposobu składowania odpadów na terenie budowy; na koszt Wykonawcy wraz z utylizacją odpadów.</w:t>
      </w:r>
    </w:p>
    <w:p w14:paraId="70FBCB43" w14:textId="77777777" w:rsidR="00890F4D" w:rsidRDefault="00000000">
      <w:pPr>
        <w:numPr>
          <w:ilvl w:val="0"/>
          <w:numId w:val="7"/>
        </w:numPr>
        <w:spacing w:before="120" w:after="120"/>
        <w:ind w:left="709" w:hanging="425"/>
        <w:jc w:val="both"/>
        <w:rPr>
          <w:sz w:val="22"/>
          <w:szCs w:val="22"/>
        </w:rPr>
      </w:pPr>
      <w:r>
        <w:rPr>
          <w:sz w:val="22"/>
          <w:szCs w:val="22"/>
        </w:rPr>
        <w:t>odpowiednie zabezpieczenie terenu budowy, w szczególności w zakresie wygrodzenia i oznakowania oraz zabezpieczenia na własny koszt i ryzyko terenu budowy, materiałów i urządzeń przeznaczonych do wykonania Przedmiotu Umowy jak i materiałów z demontażu, od chwili przekazania terenu budowy, aż do dnia dokonania przez Zamawiającego końcowego odbioru Przedmiotu Umowy bez zastrzeżeń;</w:t>
      </w:r>
    </w:p>
    <w:p w14:paraId="06B1BE15" w14:textId="667E6EB6" w:rsidR="00890F4D" w:rsidRDefault="00000000">
      <w:pPr>
        <w:numPr>
          <w:ilvl w:val="0"/>
          <w:numId w:val="7"/>
        </w:numPr>
        <w:spacing w:before="120" w:after="120"/>
        <w:ind w:left="709" w:hanging="425"/>
        <w:jc w:val="both"/>
        <w:rPr>
          <w:sz w:val="22"/>
          <w:szCs w:val="22"/>
        </w:rPr>
      </w:pPr>
      <w:r>
        <w:rPr>
          <w:sz w:val="22"/>
          <w:szCs w:val="22"/>
        </w:rPr>
        <w:t>pełnienie obowiązków koordynatora ds. BHP, a w razie, gdy jednocześnie w tym samym miejscu wykonują pracę pracownicy zatrudnieni przez różnych pracodawców, współdziałanie z nimi na zasadach określonych w art. 208 K.p.,</w:t>
      </w:r>
    </w:p>
    <w:p w14:paraId="6BD5EA7E" w14:textId="77777777" w:rsidR="00890F4D" w:rsidRDefault="00000000">
      <w:pPr>
        <w:numPr>
          <w:ilvl w:val="0"/>
          <w:numId w:val="7"/>
        </w:numPr>
        <w:spacing w:before="120" w:after="120"/>
        <w:ind w:left="709" w:hanging="425"/>
        <w:jc w:val="both"/>
        <w:rPr>
          <w:sz w:val="22"/>
          <w:szCs w:val="22"/>
        </w:rPr>
      </w:pPr>
      <w:r>
        <w:rPr>
          <w:sz w:val="22"/>
          <w:szCs w:val="22"/>
        </w:rPr>
        <w:t xml:space="preserve">udział w odbiorach; </w:t>
      </w:r>
    </w:p>
    <w:p w14:paraId="0891CCD4" w14:textId="77777777" w:rsidR="00890F4D" w:rsidRDefault="00000000">
      <w:pPr>
        <w:numPr>
          <w:ilvl w:val="0"/>
          <w:numId w:val="7"/>
        </w:numPr>
        <w:spacing w:before="120" w:after="120"/>
        <w:ind w:left="709" w:hanging="425"/>
        <w:jc w:val="both"/>
        <w:rPr>
          <w:sz w:val="22"/>
          <w:szCs w:val="22"/>
        </w:rPr>
      </w:pPr>
      <w:r>
        <w:rPr>
          <w:sz w:val="22"/>
          <w:szCs w:val="22"/>
        </w:rPr>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5C6B879A" w14:textId="77777777" w:rsidR="00890F4D" w:rsidRDefault="00000000">
      <w:pPr>
        <w:numPr>
          <w:ilvl w:val="0"/>
          <w:numId w:val="7"/>
        </w:numPr>
        <w:spacing w:before="120" w:after="120"/>
        <w:ind w:left="709" w:hanging="425"/>
        <w:jc w:val="both"/>
        <w:rPr>
          <w:sz w:val="22"/>
          <w:szCs w:val="22"/>
        </w:rPr>
      </w:pPr>
      <w:r>
        <w:rPr>
          <w:sz w:val="22"/>
          <w:szCs w:val="22"/>
        </w:rPr>
        <w:t>niezwłoczne informowanie Zamawiającego o istotnych dostrzeżonych zagrożeniach i występujących nieprawidłowościach związanych z wykonywaniem Przedmiotu Umowy,</w:t>
      </w:r>
    </w:p>
    <w:p w14:paraId="243E0DB1" w14:textId="77777777" w:rsidR="00890F4D" w:rsidRDefault="00000000">
      <w:pPr>
        <w:numPr>
          <w:ilvl w:val="0"/>
          <w:numId w:val="7"/>
        </w:numPr>
        <w:spacing w:before="120" w:after="120"/>
        <w:ind w:left="709" w:hanging="425"/>
        <w:jc w:val="both"/>
        <w:rPr>
          <w:sz w:val="22"/>
          <w:szCs w:val="22"/>
        </w:rPr>
      </w:pPr>
      <w:r>
        <w:rPr>
          <w:sz w:val="22"/>
          <w:szCs w:val="22"/>
        </w:rPr>
        <w:lastRenderedPageBreak/>
        <w:t>zapewnienie ciągłego nadzoru nad pracą podległego personelu oraz Podwykonawców przez Kierownika budowy, posiadającego wymagane przepisami prawa kwalifikacje;</w:t>
      </w:r>
    </w:p>
    <w:p w14:paraId="7BA0049B" w14:textId="115A7F47" w:rsidR="00890F4D" w:rsidRDefault="00000000">
      <w:pPr>
        <w:numPr>
          <w:ilvl w:val="0"/>
          <w:numId w:val="7"/>
        </w:numPr>
        <w:spacing w:before="120" w:after="120"/>
        <w:ind w:left="709" w:hanging="425"/>
        <w:jc w:val="both"/>
        <w:rPr>
          <w:sz w:val="22"/>
          <w:szCs w:val="22"/>
        </w:rPr>
      </w:pPr>
      <w:r>
        <w:rPr>
          <w:sz w:val="22"/>
          <w:szCs w:val="22"/>
        </w:rPr>
        <w:t>zapewnienie prowadzenia przez Kierownika budowy na bieżąco dziennika budowy</w:t>
      </w:r>
      <w:r w:rsidR="00863206">
        <w:rPr>
          <w:sz w:val="22"/>
          <w:szCs w:val="22"/>
        </w:rPr>
        <w:t xml:space="preserve"> (jeżeli jest niezbędny)</w:t>
      </w:r>
      <w:r>
        <w:rPr>
          <w:sz w:val="22"/>
          <w:szCs w:val="22"/>
        </w:rPr>
        <w:t xml:space="preserve"> i dokumentacji powykonawczej robót (Zamawiający zastrzega sobie prawo kontroli prawidłowości ich prowadzenia do dnia końcowego odbioru Przedmiotu Umowy);</w:t>
      </w:r>
    </w:p>
    <w:p w14:paraId="44DDAF2F" w14:textId="77777777" w:rsidR="00890F4D" w:rsidRDefault="00000000">
      <w:pPr>
        <w:numPr>
          <w:ilvl w:val="0"/>
          <w:numId w:val="7"/>
        </w:numPr>
        <w:spacing w:before="120" w:after="120"/>
        <w:ind w:left="709" w:hanging="425"/>
        <w:jc w:val="both"/>
        <w:rPr>
          <w:sz w:val="22"/>
          <w:szCs w:val="22"/>
        </w:rPr>
      </w:pPr>
      <w:r>
        <w:rPr>
          <w:sz w:val="22"/>
          <w:szCs w:val="22"/>
        </w:rPr>
        <w:t>opracowanie projektu budowlanego zamiennego w stosunku do projektu objętego Przedmiotem Umowy w sytuacji konieczności dokonania zmian w realizowanej inwestycji;</w:t>
      </w:r>
    </w:p>
    <w:p w14:paraId="0796881A" w14:textId="77777777" w:rsidR="00890F4D" w:rsidRDefault="00000000">
      <w:pPr>
        <w:numPr>
          <w:ilvl w:val="0"/>
          <w:numId w:val="7"/>
        </w:numPr>
        <w:spacing w:before="120" w:after="120"/>
        <w:ind w:left="709" w:hanging="425"/>
        <w:jc w:val="both"/>
        <w:rPr>
          <w:sz w:val="22"/>
          <w:szCs w:val="22"/>
        </w:rPr>
      </w:pPr>
      <w:r>
        <w:rPr>
          <w:sz w:val="22"/>
          <w:szCs w:val="22"/>
        </w:rPr>
        <w:t>dysponowanie taką ilością osób, jaka jest konieczna dla prawidłowego wykonania Przedmiotu Umowy, przy czym osoby te muszą posiadać: odpowiednie kwalifikacje i uprawnienia, aktualne badania lekarskie pozwalające na wykonywanie zleconych prac, a także inne aktualne zaświadczenia wymagane przez przepisy prawa powszechnie obowiązującego;</w:t>
      </w:r>
    </w:p>
    <w:p w14:paraId="34F001BF" w14:textId="77777777" w:rsidR="00890F4D" w:rsidRDefault="00000000">
      <w:pPr>
        <w:numPr>
          <w:ilvl w:val="0"/>
          <w:numId w:val="7"/>
        </w:numPr>
        <w:spacing w:before="120" w:after="120"/>
        <w:ind w:left="709" w:hanging="425"/>
        <w:jc w:val="both"/>
        <w:rPr>
          <w:sz w:val="22"/>
          <w:szCs w:val="22"/>
        </w:rPr>
      </w:pPr>
      <w:r>
        <w:rPr>
          <w:sz w:val="22"/>
          <w:szCs w:val="22"/>
        </w:rPr>
        <w:t>zorganizowanie pracy w sposób zapewniający osobom wykonującym Przedmiot Umowy bezpieczne i higieniczne warunki pracy, zgodnie z obowiązującymi przepisami bezpieczeństwa i higieny pracy;</w:t>
      </w:r>
    </w:p>
    <w:p w14:paraId="767FCDFB" w14:textId="77777777" w:rsidR="00890F4D" w:rsidRDefault="00000000">
      <w:pPr>
        <w:numPr>
          <w:ilvl w:val="0"/>
          <w:numId w:val="7"/>
        </w:numPr>
        <w:spacing w:before="120" w:after="120"/>
        <w:ind w:left="709" w:hanging="425"/>
        <w:jc w:val="both"/>
        <w:rPr>
          <w:sz w:val="22"/>
          <w:szCs w:val="22"/>
        </w:rPr>
      </w:pPr>
      <w:r>
        <w:rPr>
          <w:sz w:val="22"/>
          <w:szCs w:val="22"/>
        </w:rPr>
        <w:t xml:space="preserve">zapewnienie osobom wykonującym Przedmiot Umowy odpowiedniej odzieży i obuwia roboczego, środków ochrony indywidualnej oraz bezwzględnego dopilnowania ich stosowania; odpowiednie oznakowanie ubrań roboczych bądź kasków ochronnych osób wykonujących Przedmiot Umowy, </w:t>
      </w:r>
    </w:p>
    <w:p w14:paraId="200E0EF8" w14:textId="77777777" w:rsidR="00890F4D" w:rsidRDefault="00000000">
      <w:pPr>
        <w:numPr>
          <w:ilvl w:val="0"/>
          <w:numId w:val="7"/>
        </w:numPr>
        <w:spacing w:before="120" w:after="120"/>
        <w:ind w:left="709" w:hanging="425"/>
        <w:jc w:val="both"/>
        <w:rPr>
          <w:sz w:val="22"/>
          <w:szCs w:val="22"/>
        </w:rPr>
      </w:pPr>
      <w:r>
        <w:rPr>
          <w:sz w:val="22"/>
          <w:szCs w:val="22"/>
        </w:rPr>
        <w:t>stosowania się do poleceń i wytycznych Zamawiającego, które są zgodne z przepisami prawa dotyczącymi prac będących Przedmiotem Umowy;</w:t>
      </w:r>
    </w:p>
    <w:p w14:paraId="56611270" w14:textId="77777777" w:rsidR="00890F4D" w:rsidRDefault="00000000">
      <w:pPr>
        <w:numPr>
          <w:ilvl w:val="0"/>
          <w:numId w:val="7"/>
        </w:numPr>
        <w:spacing w:before="120" w:after="120"/>
        <w:ind w:left="709" w:hanging="425"/>
        <w:jc w:val="both"/>
        <w:rPr>
          <w:sz w:val="22"/>
          <w:szCs w:val="22"/>
        </w:rPr>
      </w:pPr>
      <w:r>
        <w:rPr>
          <w:sz w:val="22"/>
          <w:szCs w:val="22"/>
        </w:rPr>
        <w:t xml:space="preserve">przeszkolenie osób wykonujących Przedmiot Umowy w zakresie występujących zagrożeń dla bezpieczeństwa i zdrowia w miejscu i podczas wykonywania robót, </w:t>
      </w:r>
    </w:p>
    <w:p w14:paraId="650D446D" w14:textId="77777777" w:rsidR="00890F4D" w:rsidRDefault="00000000">
      <w:pPr>
        <w:numPr>
          <w:ilvl w:val="0"/>
          <w:numId w:val="7"/>
        </w:numPr>
        <w:spacing w:before="120" w:after="120"/>
        <w:ind w:left="709" w:hanging="425"/>
        <w:jc w:val="both"/>
        <w:rPr>
          <w:sz w:val="22"/>
          <w:szCs w:val="22"/>
        </w:rPr>
      </w:pPr>
      <w:r>
        <w:rPr>
          <w:sz w:val="22"/>
          <w:szCs w:val="22"/>
        </w:rPr>
        <w:t>zapewnienie Zamawiającemu i wszystkim osobom upoważnionym przez niego dostępu do wszystkich miejsc budowy objętych zakresem Umowy oraz wglądu do materiałów i dokumentów związanych z jej realizacją;</w:t>
      </w:r>
    </w:p>
    <w:p w14:paraId="4906FF76" w14:textId="77777777" w:rsidR="00890F4D" w:rsidRDefault="00000000">
      <w:pPr>
        <w:numPr>
          <w:ilvl w:val="0"/>
          <w:numId w:val="7"/>
        </w:numPr>
        <w:spacing w:before="120" w:after="120"/>
        <w:ind w:left="709" w:hanging="425"/>
        <w:jc w:val="both"/>
        <w:rPr>
          <w:sz w:val="22"/>
          <w:szCs w:val="22"/>
        </w:rPr>
      </w:pPr>
      <w:r>
        <w:rPr>
          <w:sz w:val="22"/>
          <w:szCs w:val="22"/>
        </w:rPr>
        <w:t>stosowanie i używanie materiałów i urządzeń dopuszczonych do stosowania w budownictwie zgodnie z właściwymi przepisami prawa;</w:t>
      </w:r>
    </w:p>
    <w:p w14:paraId="2C8320FE" w14:textId="77777777" w:rsidR="00890F4D" w:rsidRDefault="00000000">
      <w:pPr>
        <w:numPr>
          <w:ilvl w:val="0"/>
          <w:numId w:val="7"/>
        </w:numPr>
        <w:spacing w:before="120" w:after="120"/>
        <w:ind w:left="709" w:hanging="425"/>
        <w:jc w:val="both"/>
        <w:rPr>
          <w:sz w:val="22"/>
          <w:szCs w:val="22"/>
        </w:rPr>
      </w:pPr>
      <w:r>
        <w:rPr>
          <w:sz w:val="22"/>
          <w:szCs w:val="22"/>
        </w:rPr>
        <w:t>zapewnienie materiałów i sprzętów (maszyn i urządzeń) niezbędnych do wykonania Przedmiotu Umowy, przy czym zastosowane materiały i sprzęty powinny w szczególności:</w:t>
      </w:r>
    </w:p>
    <w:p w14:paraId="3D9582EB" w14:textId="1B6A1B47" w:rsidR="00890F4D" w:rsidRDefault="00000000">
      <w:pPr>
        <w:pStyle w:val="Akapitzlist"/>
        <w:numPr>
          <w:ilvl w:val="2"/>
          <w:numId w:val="8"/>
        </w:numPr>
        <w:spacing w:before="120" w:after="120"/>
        <w:ind w:left="993" w:hanging="284"/>
        <w:contextualSpacing w:val="0"/>
        <w:jc w:val="both"/>
        <w:rPr>
          <w:sz w:val="22"/>
          <w:szCs w:val="22"/>
        </w:rPr>
      </w:pPr>
      <w:r>
        <w:rPr>
          <w:sz w:val="22"/>
          <w:szCs w:val="22"/>
        </w:rPr>
        <w:t xml:space="preserve">spełniać wymogi </w:t>
      </w:r>
      <w:r>
        <w:rPr>
          <w:rStyle w:val="ui-provider"/>
          <w:rFonts w:eastAsia="Arial"/>
          <w:sz w:val="22"/>
          <w:szCs w:val="22"/>
        </w:rPr>
        <w:t>ustawy z dnia 16 kwietnia 2004</w:t>
      </w:r>
      <w:r>
        <w:rPr>
          <w:b/>
          <w:bCs/>
          <w:color w:val="333333"/>
          <w:sz w:val="22"/>
          <w:szCs w:val="22"/>
        </w:rPr>
        <w:t>r</w:t>
      </w:r>
      <w:r>
        <w:rPr>
          <w:b/>
          <w:bCs/>
          <w:sz w:val="22"/>
          <w:szCs w:val="22"/>
        </w:rPr>
        <w:t>.</w:t>
      </w:r>
      <w:r>
        <w:rPr>
          <w:sz w:val="22"/>
          <w:szCs w:val="22"/>
        </w:rPr>
        <w:t xml:space="preserve"> o wyrobach budowlanych, to jest posiadać odpowiedni znak budowlany zgodnie z ww. ustawą;</w:t>
      </w:r>
    </w:p>
    <w:p w14:paraId="2BCC58A0" w14:textId="77777777" w:rsidR="00890F4D" w:rsidRDefault="00000000">
      <w:pPr>
        <w:pStyle w:val="Akapitzlist"/>
        <w:numPr>
          <w:ilvl w:val="2"/>
          <w:numId w:val="8"/>
        </w:numPr>
        <w:spacing w:before="120" w:after="120"/>
        <w:ind w:left="993" w:hanging="284"/>
        <w:contextualSpacing w:val="0"/>
        <w:jc w:val="both"/>
        <w:rPr>
          <w:sz w:val="22"/>
          <w:szCs w:val="22"/>
        </w:rPr>
      </w:pPr>
      <w:r>
        <w:rPr>
          <w:sz w:val="22"/>
          <w:szCs w:val="22"/>
        </w:rPr>
        <w:t>być zgodne z:</w:t>
      </w:r>
    </w:p>
    <w:p w14:paraId="5970B123" w14:textId="77777777" w:rsidR="00890F4D" w:rsidRDefault="00000000">
      <w:pPr>
        <w:pStyle w:val="Akapitzlist"/>
        <w:numPr>
          <w:ilvl w:val="0"/>
          <w:numId w:val="9"/>
        </w:numPr>
        <w:spacing w:before="120" w:after="120"/>
        <w:ind w:left="1276" w:hanging="283"/>
        <w:contextualSpacing w:val="0"/>
        <w:jc w:val="both"/>
        <w:rPr>
          <w:sz w:val="22"/>
          <w:szCs w:val="22"/>
        </w:rPr>
      </w:pPr>
      <w:r>
        <w:rPr>
          <w:sz w:val="22"/>
          <w:szCs w:val="22"/>
        </w:rPr>
        <w:t>kryteriami technicznymi określonymi w Polskich Normach przenoszących europejskie normy zharmonizowane lub europejską aprobatą techniczną, o ile dla danego wyrobu nie ustanowiono Polskiej Normy przenoszącej europejskie normy zharmonizowane;</w:t>
      </w:r>
    </w:p>
    <w:p w14:paraId="534882B3" w14:textId="77777777" w:rsidR="00890F4D" w:rsidRDefault="00000000">
      <w:pPr>
        <w:pStyle w:val="Akapitzlist"/>
        <w:numPr>
          <w:ilvl w:val="0"/>
          <w:numId w:val="9"/>
        </w:numPr>
        <w:spacing w:before="120" w:after="120"/>
        <w:ind w:left="1276" w:hanging="283"/>
        <w:contextualSpacing w:val="0"/>
        <w:jc w:val="both"/>
        <w:rPr>
          <w:sz w:val="22"/>
          <w:szCs w:val="22"/>
        </w:rPr>
      </w:pPr>
      <w:r>
        <w:rPr>
          <w:sz w:val="22"/>
          <w:szCs w:val="22"/>
        </w:rPr>
        <w:t>właściwymi przepisami i dokumentami technicznymi;</w:t>
      </w:r>
    </w:p>
    <w:p w14:paraId="1FCAF7F4" w14:textId="77777777" w:rsidR="00890F4D" w:rsidRDefault="00000000">
      <w:pPr>
        <w:pStyle w:val="Akapitzlist"/>
        <w:numPr>
          <w:ilvl w:val="0"/>
          <w:numId w:val="9"/>
        </w:numPr>
        <w:spacing w:before="120" w:after="120"/>
        <w:ind w:left="1276" w:hanging="283"/>
        <w:contextualSpacing w:val="0"/>
        <w:jc w:val="both"/>
        <w:rPr>
          <w:sz w:val="22"/>
          <w:szCs w:val="22"/>
        </w:rPr>
      </w:pPr>
      <w:r>
        <w:rPr>
          <w:sz w:val="22"/>
          <w:szCs w:val="22"/>
        </w:rPr>
        <w:t>dokumentacją projektową oraz zaleceniami Zamawiającego, o ile takie zostały Wykonawcy przekazane;</w:t>
      </w:r>
    </w:p>
    <w:p w14:paraId="489706D5" w14:textId="77777777" w:rsidR="00890F4D" w:rsidRDefault="00000000">
      <w:pPr>
        <w:pStyle w:val="Akapitzlist"/>
        <w:numPr>
          <w:ilvl w:val="0"/>
          <w:numId w:val="7"/>
        </w:numPr>
        <w:spacing w:before="120" w:after="120"/>
        <w:ind w:left="709" w:hanging="425"/>
        <w:contextualSpacing w:val="0"/>
        <w:jc w:val="both"/>
        <w:rPr>
          <w:sz w:val="22"/>
          <w:szCs w:val="22"/>
        </w:rPr>
      </w:pPr>
      <w:r>
        <w:rPr>
          <w:rFonts w:eastAsia="Arial"/>
          <w:sz w:val="22"/>
          <w:szCs w:val="22"/>
        </w:rPr>
        <w:t>dostarczenie wyłącznie nowych materiałów i urządzeń, niezbędnych do realizacji Przedmiotu Umowy.</w:t>
      </w:r>
    </w:p>
    <w:p w14:paraId="64EE063F" w14:textId="77777777" w:rsidR="00890F4D" w:rsidRDefault="00000000">
      <w:pPr>
        <w:numPr>
          <w:ilvl w:val="0"/>
          <w:numId w:val="7"/>
        </w:numPr>
        <w:spacing w:before="120" w:after="120"/>
        <w:ind w:left="709" w:hanging="425"/>
        <w:jc w:val="both"/>
        <w:rPr>
          <w:sz w:val="22"/>
          <w:szCs w:val="22"/>
        </w:rPr>
      </w:pPr>
      <w:r>
        <w:rPr>
          <w:sz w:val="22"/>
          <w:szCs w:val="22"/>
        </w:rPr>
        <w:t>zgłoszenie Zamawiającemu przedmiotu robót budowlanych powierzonych do wykonania Podwykonawcom i/lub dalszym Podwykonawcom, zgodnie z postanowieniami §3 (Podwykonawcy) Umowy;</w:t>
      </w:r>
    </w:p>
    <w:p w14:paraId="1A729C2B" w14:textId="77777777" w:rsidR="00890F4D" w:rsidRDefault="00000000">
      <w:pPr>
        <w:numPr>
          <w:ilvl w:val="0"/>
          <w:numId w:val="7"/>
        </w:numPr>
        <w:spacing w:before="120" w:after="120"/>
        <w:ind w:left="709" w:hanging="425"/>
        <w:jc w:val="both"/>
        <w:rPr>
          <w:sz w:val="22"/>
          <w:szCs w:val="22"/>
        </w:rPr>
      </w:pPr>
      <w:r>
        <w:rPr>
          <w:sz w:val="22"/>
          <w:szCs w:val="22"/>
        </w:rPr>
        <w:t>zawiadamianie Podwykonawców o terminie odbioru robót oraz dokonywanie wypisów z protokołu odbioru robót w zakresie robót Podwykonawców,</w:t>
      </w:r>
    </w:p>
    <w:p w14:paraId="39DDEC12" w14:textId="77777777" w:rsidR="00890F4D" w:rsidRDefault="00000000">
      <w:pPr>
        <w:numPr>
          <w:ilvl w:val="0"/>
          <w:numId w:val="7"/>
        </w:numPr>
        <w:spacing w:before="120" w:after="120"/>
        <w:ind w:left="709" w:hanging="425"/>
        <w:jc w:val="both"/>
        <w:rPr>
          <w:sz w:val="22"/>
          <w:szCs w:val="22"/>
        </w:rPr>
      </w:pPr>
      <w:r>
        <w:rPr>
          <w:sz w:val="22"/>
          <w:szCs w:val="22"/>
        </w:rPr>
        <w:t>współdziałanie z Podwykonawcami w zakresie realizacji umowy;</w:t>
      </w:r>
    </w:p>
    <w:p w14:paraId="11B64F33" w14:textId="77777777" w:rsidR="00890F4D" w:rsidRDefault="00000000">
      <w:pPr>
        <w:numPr>
          <w:ilvl w:val="0"/>
          <w:numId w:val="7"/>
        </w:numPr>
        <w:spacing w:before="120" w:after="120"/>
        <w:ind w:left="709" w:hanging="425"/>
        <w:jc w:val="both"/>
        <w:rPr>
          <w:sz w:val="22"/>
          <w:szCs w:val="22"/>
        </w:rPr>
      </w:pPr>
      <w:r>
        <w:rPr>
          <w:sz w:val="22"/>
          <w:szCs w:val="22"/>
        </w:rPr>
        <w:t>terminowe regulowanie należności za roboty zrealizowane przez Podwykonawców;</w:t>
      </w:r>
    </w:p>
    <w:p w14:paraId="1A091725" w14:textId="77777777" w:rsidR="00890F4D" w:rsidRDefault="00000000">
      <w:pPr>
        <w:numPr>
          <w:ilvl w:val="0"/>
          <w:numId w:val="7"/>
        </w:numPr>
        <w:spacing w:before="120" w:after="120"/>
        <w:ind w:left="709" w:hanging="425"/>
        <w:jc w:val="both"/>
        <w:rPr>
          <w:sz w:val="22"/>
          <w:szCs w:val="22"/>
        </w:rPr>
      </w:pPr>
      <w:r>
        <w:rPr>
          <w:sz w:val="22"/>
          <w:szCs w:val="22"/>
        </w:rPr>
        <w:lastRenderedPageBreak/>
        <w:t xml:space="preserve">zapewnienie sobie każdorazowo, na własny koszt, dostępu do wody, energii elektrycznej, zaplecza socjalnego i sanitarnego; </w:t>
      </w:r>
    </w:p>
    <w:p w14:paraId="69C9A215" w14:textId="77777777" w:rsidR="00890F4D" w:rsidRDefault="00000000">
      <w:pPr>
        <w:numPr>
          <w:ilvl w:val="0"/>
          <w:numId w:val="7"/>
        </w:numPr>
        <w:spacing w:before="120" w:after="120"/>
        <w:ind w:left="709" w:hanging="425"/>
        <w:jc w:val="both"/>
        <w:rPr>
          <w:sz w:val="22"/>
          <w:szCs w:val="22"/>
        </w:rPr>
      </w:pPr>
      <w:r>
        <w:rPr>
          <w:sz w:val="22"/>
          <w:szCs w:val="22"/>
        </w:rPr>
        <w:t>zapewnienie odpowiedniego socjalnego i technicznego zaplecza budowy dla wszystkich Podwykonawców;</w:t>
      </w:r>
    </w:p>
    <w:p w14:paraId="775BEFF2" w14:textId="77777777" w:rsidR="00890F4D" w:rsidRDefault="00000000">
      <w:pPr>
        <w:numPr>
          <w:ilvl w:val="0"/>
          <w:numId w:val="7"/>
        </w:numPr>
        <w:spacing w:before="120" w:after="120"/>
        <w:ind w:left="709" w:hanging="425"/>
        <w:jc w:val="both"/>
        <w:rPr>
          <w:sz w:val="22"/>
          <w:szCs w:val="22"/>
        </w:rPr>
      </w:pPr>
      <w:r>
        <w:rPr>
          <w:sz w:val="22"/>
          <w:szCs w:val="22"/>
        </w:rPr>
        <w:t xml:space="preserve">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w:t>
      </w:r>
    </w:p>
    <w:p w14:paraId="1D10FB78" w14:textId="712B6FA3" w:rsidR="00890F4D" w:rsidRDefault="00000000">
      <w:pPr>
        <w:numPr>
          <w:ilvl w:val="0"/>
          <w:numId w:val="7"/>
        </w:numPr>
        <w:spacing w:before="120" w:after="120"/>
        <w:ind w:left="709" w:hanging="425"/>
        <w:jc w:val="both"/>
        <w:rPr>
          <w:sz w:val="22"/>
          <w:szCs w:val="22"/>
        </w:rPr>
      </w:pPr>
      <w:r>
        <w:rPr>
          <w:sz w:val="22"/>
          <w:szCs w:val="22"/>
        </w:rPr>
        <w:t>zagospodarowanie odpadów powstałych przy realizacji robót zgodnie z obowiązującymi przepisami dotyczącymi gospodarki odpadami i zgodnie z wymaganiami Zamawiającego</w:t>
      </w:r>
      <w:r w:rsidR="00863206">
        <w:rPr>
          <w:sz w:val="22"/>
          <w:szCs w:val="22"/>
        </w:rPr>
        <w:t>, Wykonawca jest wytwórcą odpadów w rozumieniu ustawy z dnia 14 grudnia 2012 roku o odpadach</w:t>
      </w:r>
    </w:p>
    <w:p w14:paraId="2F8BFB71" w14:textId="77777777" w:rsidR="00890F4D" w:rsidRDefault="00000000">
      <w:pPr>
        <w:numPr>
          <w:ilvl w:val="0"/>
          <w:numId w:val="7"/>
        </w:numPr>
        <w:spacing w:before="120" w:after="120"/>
        <w:ind w:left="709" w:hanging="425"/>
        <w:jc w:val="both"/>
        <w:rPr>
          <w:sz w:val="22"/>
          <w:szCs w:val="22"/>
        </w:rPr>
      </w:pPr>
      <w:r>
        <w:rPr>
          <w:sz w:val="22"/>
          <w:szCs w:val="22"/>
        </w:rPr>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roszczenia,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2839F784" w14:textId="77777777" w:rsidR="00890F4D" w:rsidRDefault="00000000">
      <w:pPr>
        <w:numPr>
          <w:ilvl w:val="0"/>
          <w:numId w:val="7"/>
        </w:numPr>
        <w:spacing w:before="120" w:after="120"/>
        <w:ind w:left="709" w:hanging="425"/>
        <w:jc w:val="both"/>
        <w:rPr>
          <w:sz w:val="22"/>
          <w:szCs w:val="22"/>
        </w:rPr>
      </w:pPr>
      <w:r>
        <w:rPr>
          <w:sz w:val="22"/>
          <w:szCs w:val="22"/>
        </w:rPr>
        <w:t>sporządzenie kosztorysów powykonawczych dla Zamawiającego;</w:t>
      </w:r>
    </w:p>
    <w:p w14:paraId="52D95825" w14:textId="77777777" w:rsidR="00890F4D" w:rsidRDefault="00000000">
      <w:pPr>
        <w:pStyle w:val="Akapitzlist"/>
        <w:numPr>
          <w:ilvl w:val="0"/>
          <w:numId w:val="7"/>
        </w:numPr>
        <w:spacing w:before="120" w:after="120"/>
        <w:ind w:left="709" w:hanging="425"/>
        <w:contextualSpacing w:val="0"/>
        <w:jc w:val="both"/>
        <w:rPr>
          <w:sz w:val="22"/>
          <w:szCs w:val="22"/>
        </w:rPr>
      </w:pPr>
      <w:r>
        <w:rPr>
          <w:sz w:val="22"/>
          <w:szCs w:val="22"/>
        </w:rPr>
        <w:t xml:space="preserve">pokrycia kosztów związanych z opłatami związanymi z wbudowaniem urządzeń nie związanych z ruchem w pas drogowy za pierwszy rok ich użytkowania. </w:t>
      </w:r>
    </w:p>
    <w:p w14:paraId="7717716F" w14:textId="77777777" w:rsidR="00890F4D" w:rsidRDefault="00000000">
      <w:pPr>
        <w:pStyle w:val="Akapitzlist"/>
        <w:numPr>
          <w:ilvl w:val="0"/>
          <w:numId w:val="7"/>
        </w:numPr>
        <w:spacing w:before="120" w:after="120"/>
        <w:ind w:left="709" w:hanging="425"/>
        <w:contextualSpacing w:val="0"/>
        <w:jc w:val="both"/>
        <w:rPr>
          <w:sz w:val="22"/>
          <w:szCs w:val="22"/>
        </w:rPr>
      </w:pPr>
      <w:r>
        <w:rPr>
          <w:sz w:val="22"/>
          <w:szCs w:val="22"/>
        </w:rPr>
        <w:t xml:space="preserve">zapewnienia pełnej obsługi geodezyjnej (bieżącą i powykonawczą) niezbędnej do zrealizowania Przedmiotu Umowy. </w:t>
      </w:r>
    </w:p>
    <w:p w14:paraId="5967A20A" w14:textId="77777777" w:rsidR="00890F4D" w:rsidRDefault="00000000">
      <w:pPr>
        <w:widowControl w:val="0"/>
        <w:numPr>
          <w:ilvl w:val="0"/>
          <w:numId w:val="5"/>
        </w:numPr>
        <w:tabs>
          <w:tab w:val="left" w:pos="284"/>
        </w:tabs>
        <w:spacing w:before="120" w:after="120"/>
        <w:ind w:left="426" w:hanging="284"/>
        <w:jc w:val="both"/>
        <w:rPr>
          <w:sz w:val="22"/>
          <w:szCs w:val="22"/>
        </w:rPr>
      </w:pPr>
      <w:r>
        <w:rPr>
          <w:sz w:val="22"/>
          <w:szCs w:val="22"/>
        </w:rPr>
        <w:t>W związku z realizacją Przedmiotu Umowy Wykonawca nie może bez zgody Zamawiającego:</w:t>
      </w:r>
    </w:p>
    <w:p w14:paraId="77C03711" w14:textId="77777777" w:rsidR="00890F4D" w:rsidRDefault="00000000">
      <w:pPr>
        <w:pStyle w:val="Akapitzlist"/>
        <w:widowControl w:val="0"/>
        <w:numPr>
          <w:ilvl w:val="2"/>
          <w:numId w:val="39"/>
        </w:numPr>
        <w:spacing w:before="120" w:after="120"/>
        <w:ind w:left="709" w:hanging="283"/>
        <w:contextualSpacing w:val="0"/>
        <w:jc w:val="both"/>
        <w:rPr>
          <w:sz w:val="22"/>
          <w:szCs w:val="22"/>
        </w:rPr>
      </w:pPr>
      <w:r>
        <w:rPr>
          <w:sz w:val="22"/>
          <w:szCs w:val="22"/>
        </w:rPr>
        <w:t>zatrudniać lub w inny sposób korzystać płatnie lub nieodpłatnie z usług osób będących pracownikami Zamawiającego,</w:t>
      </w:r>
    </w:p>
    <w:p w14:paraId="240D746C" w14:textId="77777777" w:rsidR="00890F4D" w:rsidRDefault="00000000">
      <w:pPr>
        <w:pStyle w:val="Akapitzlist"/>
        <w:widowControl w:val="0"/>
        <w:numPr>
          <w:ilvl w:val="2"/>
          <w:numId w:val="10"/>
        </w:numPr>
        <w:spacing w:before="120" w:after="120"/>
        <w:ind w:left="709" w:hanging="283"/>
        <w:contextualSpacing w:val="0"/>
        <w:jc w:val="both"/>
        <w:rPr>
          <w:sz w:val="22"/>
          <w:szCs w:val="22"/>
        </w:rPr>
      </w:pPr>
      <w:r>
        <w:rPr>
          <w:sz w:val="22"/>
          <w:szCs w:val="22"/>
        </w:rPr>
        <w:t>korzystać ze środków transportu, narzędzi lub jakiegokolwiek innego mienia należącego do Zamawiającego, za wyjątkiem mienia przekazanego lub udostępnionego Wykonawcy przez Zamawiającego w celu realizacji Przedmiotu Umowy.</w:t>
      </w:r>
    </w:p>
    <w:p w14:paraId="333826C8" w14:textId="77777777" w:rsidR="00890F4D" w:rsidRDefault="00000000">
      <w:pPr>
        <w:pStyle w:val="Akapitzlist"/>
        <w:widowControl w:val="0"/>
        <w:numPr>
          <w:ilvl w:val="1"/>
          <w:numId w:val="40"/>
        </w:numPr>
        <w:spacing w:before="120" w:after="120"/>
        <w:contextualSpacing w:val="0"/>
        <w:jc w:val="both"/>
        <w:rPr>
          <w:sz w:val="22"/>
          <w:szCs w:val="22"/>
        </w:rPr>
      </w:pPr>
      <w:r>
        <w:rPr>
          <w:rFonts w:eastAsia="Arial"/>
          <w:bCs/>
          <w:sz w:val="22"/>
          <w:szCs w:val="22"/>
        </w:rPr>
        <w:t>Wykonawca</w:t>
      </w:r>
      <w:r>
        <w:rPr>
          <w:rFonts w:eastAsia="Arial"/>
          <w:b/>
          <w:bCs/>
          <w:sz w:val="22"/>
          <w:szCs w:val="22"/>
        </w:rPr>
        <w:t xml:space="preserve"> </w:t>
      </w:r>
      <w:r>
        <w:rPr>
          <w:rFonts w:eastAsia="Calibri"/>
          <w:sz w:val="22"/>
          <w:szCs w:val="22"/>
        </w:rPr>
        <w:t xml:space="preserve">wykonujący przedmiot Umowy przy udziale innych osób fizycznych, osób prawnych lub innych jednostek organizacyjnych nieposiadających osobowości prawnej ponosi względem </w:t>
      </w:r>
      <w:r>
        <w:rPr>
          <w:rFonts w:eastAsia="Arial"/>
          <w:bCs/>
          <w:sz w:val="22"/>
          <w:szCs w:val="22"/>
        </w:rPr>
        <w:t>Zamawiającego</w:t>
      </w:r>
      <w:r>
        <w:rPr>
          <w:rFonts w:eastAsia="Arial"/>
          <w:b/>
          <w:bCs/>
          <w:sz w:val="22"/>
          <w:szCs w:val="22"/>
        </w:rPr>
        <w:t xml:space="preserve"> </w:t>
      </w:r>
      <w:r>
        <w:rPr>
          <w:rFonts w:eastAsia="Calibri"/>
          <w:sz w:val="22"/>
          <w:szCs w:val="22"/>
        </w:rPr>
        <w:t>pełną odpowiedzialność za ich działanie lub zaniechanie, jak za swoje własne.</w:t>
      </w:r>
    </w:p>
    <w:p w14:paraId="0C348E71" w14:textId="77777777" w:rsidR="00890F4D" w:rsidRDefault="00000000">
      <w:pPr>
        <w:spacing w:before="120" w:after="120"/>
        <w:jc w:val="center"/>
        <w:rPr>
          <w:b/>
          <w:sz w:val="22"/>
          <w:szCs w:val="22"/>
        </w:rPr>
      </w:pPr>
      <w:r>
        <w:rPr>
          <w:b/>
          <w:sz w:val="22"/>
          <w:szCs w:val="22"/>
        </w:rPr>
        <w:t>§3</w:t>
      </w:r>
    </w:p>
    <w:p w14:paraId="574938FA" w14:textId="77777777" w:rsidR="00890F4D" w:rsidRDefault="00000000">
      <w:pPr>
        <w:pStyle w:val="Akapitzlist"/>
        <w:spacing w:before="120" w:after="120"/>
        <w:ind w:left="0"/>
        <w:jc w:val="center"/>
        <w:rPr>
          <w:b/>
          <w:sz w:val="22"/>
          <w:szCs w:val="22"/>
        </w:rPr>
      </w:pPr>
      <w:r>
        <w:rPr>
          <w:b/>
          <w:sz w:val="22"/>
          <w:szCs w:val="22"/>
        </w:rPr>
        <w:t>PODWYKONAWCY</w:t>
      </w:r>
    </w:p>
    <w:p w14:paraId="1FF7B802" w14:textId="77777777" w:rsidR="0068725E" w:rsidRPr="0068725E" w:rsidRDefault="0068725E">
      <w:pPr>
        <w:numPr>
          <w:ilvl w:val="0"/>
          <w:numId w:val="63"/>
        </w:numPr>
        <w:tabs>
          <w:tab w:val="left" w:pos="283"/>
        </w:tabs>
        <w:ind w:right="15"/>
        <w:jc w:val="both"/>
        <w:rPr>
          <w:sz w:val="22"/>
          <w:szCs w:val="22"/>
          <w:lang w:val="x-none" w:eastAsia="hi-IN"/>
        </w:rPr>
      </w:pPr>
      <w:r w:rsidRPr="00AB4980">
        <w:rPr>
          <w:iCs/>
          <w:sz w:val="22"/>
          <w:szCs w:val="22"/>
          <w:lang w:val="x-none"/>
        </w:rPr>
        <w:t>Wykonawca</w:t>
      </w:r>
      <w:r w:rsidRPr="0068725E">
        <w:rPr>
          <w:sz w:val="22"/>
          <w:szCs w:val="22"/>
          <w:lang w:val="x-none"/>
        </w:rPr>
        <w:t xml:space="preserve"> wykona własnymi siłami następujące roboty budowlane stanowiące </w:t>
      </w:r>
      <w:r w:rsidRPr="00AB4980">
        <w:rPr>
          <w:iCs/>
          <w:sz w:val="22"/>
          <w:szCs w:val="22"/>
          <w:lang w:val="x-none"/>
        </w:rPr>
        <w:t xml:space="preserve">przedmiot </w:t>
      </w:r>
      <w:r w:rsidRPr="00AB4980">
        <w:rPr>
          <w:iCs/>
          <w:sz w:val="22"/>
          <w:szCs w:val="22"/>
        </w:rPr>
        <w:t>u</w:t>
      </w:r>
      <w:r w:rsidRPr="00AB4980">
        <w:rPr>
          <w:iCs/>
          <w:sz w:val="22"/>
          <w:szCs w:val="22"/>
          <w:lang w:val="x-none"/>
        </w:rPr>
        <w:t>mowy:</w:t>
      </w:r>
      <w:r w:rsidRPr="0068725E">
        <w:rPr>
          <w:sz w:val="22"/>
          <w:szCs w:val="22"/>
          <w:lang w:val="x-none"/>
        </w:rPr>
        <w:t xml:space="preserve"> …… ……………….……. …………………a  Podwykonawcom powierzy wykonanie następujących robót budowlanych stanowiących </w:t>
      </w:r>
      <w:r w:rsidRPr="00AB4980">
        <w:rPr>
          <w:iCs/>
          <w:sz w:val="22"/>
          <w:szCs w:val="22"/>
          <w:lang w:val="x-none"/>
        </w:rPr>
        <w:t>przedmiot</w:t>
      </w:r>
      <w:r w:rsidRPr="00AB4980">
        <w:rPr>
          <w:iCs/>
          <w:sz w:val="22"/>
          <w:szCs w:val="22"/>
        </w:rPr>
        <w:t xml:space="preserve"> u</w:t>
      </w:r>
      <w:r w:rsidRPr="00AB4980">
        <w:rPr>
          <w:iCs/>
          <w:sz w:val="22"/>
          <w:szCs w:val="22"/>
          <w:lang w:val="x-none"/>
        </w:rPr>
        <w:t>mowy:</w:t>
      </w:r>
      <w:r w:rsidRPr="0068725E">
        <w:rPr>
          <w:sz w:val="22"/>
          <w:szCs w:val="22"/>
          <w:lang w:val="x-none"/>
        </w:rPr>
        <w:t xml:space="preserve"> ………………………………………………………………….……………………</w:t>
      </w:r>
    </w:p>
    <w:p w14:paraId="7D5AEAB5" w14:textId="77777777" w:rsidR="0068725E" w:rsidRPr="0068725E" w:rsidRDefault="0068725E">
      <w:pPr>
        <w:numPr>
          <w:ilvl w:val="0"/>
          <w:numId w:val="63"/>
        </w:numPr>
        <w:tabs>
          <w:tab w:val="left" w:pos="283"/>
        </w:tabs>
        <w:ind w:right="15"/>
        <w:jc w:val="both"/>
        <w:rPr>
          <w:sz w:val="22"/>
          <w:szCs w:val="22"/>
          <w:lang w:val="x-none" w:eastAsia="hi-IN"/>
        </w:rPr>
      </w:pPr>
      <w:r w:rsidRPr="0068725E">
        <w:rPr>
          <w:sz w:val="22"/>
          <w:szCs w:val="22"/>
          <w:lang w:val="x-none"/>
        </w:rPr>
        <w:t xml:space="preserve">Zmiana Podwykonawcy lub dalszego Podwykonawcy w zakresie wykonania robót budowlanych stanowiących przedmiot </w:t>
      </w:r>
      <w:r w:rsidRPr="0068725E">
        <w:rPr>
          <w:sz w:val="22"/>
          <w:szCs w:val="22"/>
        </w:rPr>
        <w:t>u</w:t>
      </w:r>
      <w:r w:rsidRPr="0068725E">
        <w:rPr>
          <w:sz w:val="22"/>
          <w:szCs w:val="22"/>
          <w:lang w:val="x-none"/>
        </w:rPr>
        <w:t xml:space="preserve">mowy nie stanowi zmiany </w:t>
      </w:r>
      <w:r w:rsidRPr="0068725E">
        <w:rPr>
          <w:sz w:val="22"/>
          <w:szCs w:val="22"/>
        </w:rPr>
        <w:t>u</w:t>
      </w:r>
      <w:r w:rsidRPr="0068725E">
        <w:rPr>
          <w:sz w:val="22"/>
          <w:szCs w:val="22"/>
          <w:lang w:val="x-none"/>
        </w:rPr>
        <w:t xml:space="preserve">mowy, ale jest wymagana zgoda </w:t>
      </w:r>
      <w:r w:rsidRPr="00AB4980">
        <w:rPr>
          <w:iCs/>
          <w:sz w:val="22"/>
          <w:szCs w:val="22"/>
          <w:lang w:val="x-none"/>
        </w:rPr>
        <w:t xml:space="preserve">Zamawiającego </w:t>
      </w:r>
      <w:r w:rsidRPr="0068725E">
        <w:rPr>
          <w:sz w:val="22"/>
          <w:szCs w:val="22"/>
          <w:lang w:val="x-none"/>
        </w:rPr>
        <w:t>na zmianę Podwykonawcy lub dalszego Podwykonawcy, wyrażona poprzez akceptację Umowy o podwykonawstwo.</w:t>
      </w:r>
    </w:p>
    <w:p w14:paraId="23EB149F" w14:textId="77777777" w:rsidR="0068725E" w:rsidRPr="0068725E" w:rsidRDefault="0068725E">
      <w:pPr>
        <w:numPr>
          <w:ilvl w:val="0"/>
          <w:numId w:val="63"/>
        </w:numPr>
        <w:tabs>
          <w:tab w:val="left" w:pos="283"/>
        </w:tabs>
        <w:ind w:right="15"/>
        <w:jc w:val="both"/>
        <w:rPr>
          <w:sz w:val="22"/>
          <w:szCs w:val="22"/>
          <w:lang w:val="x-none" w:eastAsia="hi-IN"/>
        </w:rPr>
      </w:pPr>
      <w:r w:rsidRPr="00AB4980">
        <w:rPr>
          <w:iCs/>
          <w:sz w:val="22"/>
          <w:szCs w:val="22"/>
          <w:lang w:val="x-none"/>
        </w:rPr>
        <w:lastRenderedPageBreak/>
        <w:t>Wykonawca</w:t>
      </w:r>
      <w:r w:rsidRPr="0068725E">
        <w:rPr>
          <w:sz w:val="22"/>
          <w:szCs w:val="22"/>
          <w:lang w:val="x-none"/>
        </w:rPr>
        <w:t xml:space="preserve"> jest odpowiedzialny za działania lub zaniechania Podwykonawców, dalszych Podwykonawców, ich przedstawicieli lub pracowników, jak za własne działania lub zaniechania</w:t>
      </w:r>
      <w:r w:rsidRPr="0068725E">
        <w:rPr>
          <w:sz w:val="22"/>
          <w:szCs w:val="22"/>
        </w:rPr>
        <w:t>:</w:t>
      </w:r>
    </w:p>
    <w:p w14:paraId="0C82DCC6" w14:textId="77777777" w:rsidR="0068725E" w:rsidRPr="0068725E" w:rsidRDefault="0068725E">
      <w:pPr>
        <w:numPr>
          <w:ilvl w:val="0"/>
          <w:numId w:val="63"/>
        </w:numPr>
        <w:tabs>
          <w:tab w:val="left" w:pos="283"/>
        </w:tabs>
        <w:ind w:right="15"/>
        <w:jc w:val="both"/>
        <w:rPr>
          <w:sz w:val="22"/>
          <w:szCs w:val="22"/>
          <w:lang w:val="x-none" w:eastAsia="hi-IN"/>
        </w:rPr>
      </w:pPr>
      <w:r w:rsidRPr="0068725E">
        <w:rPr>
          <w:sz w:val="22"/>
          <w:szCs w:val="22"/>
          <w:lang w:val="x-none"/>
        </w:rPr>
        <w:t>Umowa z Podwykonawcą lub dalszym Podwykonawcą powinna stanowić w szczególności, iż:</w:t>
      </w:r>
    </w:p>
    <w:p w14:paraId="135C5693" w14:textId="77777777" w:rsidR="0068725E" w:rsidRPr="0068725E" w:rsidRDefault="0068725E">
      <w:pPr>
        <w:numPr>
          <w:ilvl w:val="1"/>
          <w:numId w:val="63"/>
        </w:numPr>
        <w:tabs>
          <w:tab w:val="clear" w:pos="284"/>
          <w:tab w:val="left" w:pos="283"/>
        </w:tabs>
        <w:ind w:right="15"/>
        <w:jc w:val="both"/>
        <w:rPr>
          <w:sz w:val="22"/>
          <w:szCs w:val="22"/>
          <w:lang w:val="x-none" w:eastAsia="hi-IN"/>
        </w:rPr>
      </w:pPr>
      <w:r w:rsidRPr="0068725E">
        <w:rPr>
          <w:sz w:val="22"/>
          <w:szCs w:val="22"/>
          <w:lang w:val="x-none"/>
        </w:rPr>
        <w:t xml:space="preserve">termin zapłaty wynagrodzenia Podwykonawcy lub dalszemu Podwykonawcy nie może być dłuższy niż 30 dni od dnia doręczenia </w:t>
      </w:r>
      <w:r w:rsidRPr="00AB4980">
        <w:rPr>
          <w:iCs/>
          <w:sz w:val="22"/>
          <w:szCs w:val="22"/>
          <w:lang w:val="x-none"/>
        </w:rPr>
        <w:t>Wykonawcy,</w:t>
      </w:r>
      <w:r w:rsidRPr="0068725E">
        <w:rPr>
          <w:sz w:val="22"/>
          <w:szCs w:val="22"/>
          <w:lang w:val="x-none"/>
        </w:rPr>
        <w:t xml:space="preserve"> Podwykonawcy lub dalszemu Podwykonawcy faktury VAT lub rachunku, potwierdzających wykonanie zleconej Podwykonawcy lub dalszemu Podwykonawcy: dostawy, usługi lub roboty budowlanej,</w:t>
      </w:r>
    </w:p>
    <w:p w14:paraId="5871F32F" w14:textId="77777777" w:rsidR="0068725E" w:rsidRPr="0068725E" w:rsidRDefault="0068725E">
      <w:pPr>
        <w:numPr>
          <w:ilvl w:val="1"/>
          <w:numId w:val="63"/>
        </w:numPr>
        <w:tabs>
          <w:tab w:val="clear" w:pos="284"/>
          <w:tab w:val="left" w:pos="283"/>
        </w:tabs>
        <w:ind w:right="15"/>
        <w:jc w:val="both"/>
        <w:rPr>
          <w:sz w:val="22"/>
          <w:szCs w:val="22"/>
          <w:lang w:val="x-none" w:eastAsia="hi-IN"/>
        </w:rPr>
      </w:pPr>
      <w:r w:rsidRPr="0068725E">
        <w:rPr>
          <w:sz w:val="22"/>
          <w:szCs w:val="22"/>
          <w:lang w:val="x-none"/>
        </w:rPr>
        <w:t xml:space="preserve">wykonanie </w:t>
      </w:r>
      <w:r w:rsidRPr="00AB4980">
        <w:rPr>
          <w:iCs/>
          <w:sz w:val="22"/>
          <w:szCs w:val="22"/>
          <w:lang w:val="x-none"/>
        </w:rPr>
        <w:t xml:space="preserve">przedmiotu </w:t>
      </w:r>
      <w:r w:rsidRPr="00AB4980">
        <w:rPr>
          <w:iCs/>
          <w:sz w:val="22"/>
          <w:szCs w:val="22"/>
        </w:rPr>
        <w:t>u</w:t>
      </w:r>
      <w:r w:rsidRPr="00AB4980">
        <w:rPr>
          <w:iCs/>
          <w:sz w:val="22"/>
          <w:szCs w:val="22"/>
          <w:lang w:val="x-none"/>
        </w:rPr>
        <w:t>mowy</w:t>
      </w:r>
      <w:r w:rsidRPr="0068725E">
        <w:rPr>
          <w:sz w:val="22"/>
          <w:szCs w:val="22"/>
          <w:lang w:val="x-none"/>
        </w:rPr>
        <w:t xml:space="preserve"> o podwykonawstwo zostaje określone na co najmniej takim poziomie jakości, jaki wynika z </w:t>
      </w:r>
      <w:r w:rsidRPr="0068725E">
        <w:rPr>
          <w:sz w:val="22"/>
          <w:szCs w:val="22"/>
        </w:rPr>
        <w:t>u</w:t>
      </w:r>
      <w:r w:rsidRPr="0068725E">
        <w:rPr>
          <w:sz w:val="22"/>
          <w:szCs w:val="22"/>
          <w:lang w:val="x-none"/>
        </w:rPr>
        <w:t xml:space="preserve">mowy zawartej pomiędzy </w:t>
      </w:r>
      <w:r w:rsidRPr="00AB4980">
        <w:rPr>
          <w:iCs/>
          <w:sz w:val="22"/>
          <w:szCs w:val="22"/>
          <w:lang w:val="x-none"/>
        </w:rPr>
        <w:t>Zamawiającym a Wykonawcą</w:t>
      </w:r>
      <w:r w:rsidRPr="0068725E">
        <w:rPr>
          <w:sz w:val="22"/>
          <w:szCs w:val="22"/>
          <w:lang w:val="x-none"/>
        </w:rPr>
        <w:t xml:space="preserve"> i powinno odpowiadać stosownym dla tego wykonania wymaganiom określonym w Dokumentacji projektowej, STWiORB, SWZ oraz standardom deklarowanym w Ofercie </w:t>
      </w:r>
      <w:r w:rsidRPr="00AB4980">
        <w:rPr>
          <w:iCs/>
          <w:sz w:val="22"/>
          <w:szCs w:val="22"/>
          <w:lang w:val="x-none"/>
        </w:rPr>
        <w:t>Wykonawcy,</w:t>
      </w:r>
    </w:p>
    <w:p w14:paraId="4406A2D8" w14:textId="77777777" w:rsidR="0068725E" w:rsidRPr="0068725E" w:rsidRDefault="0068725E">
      <w:pPr>
        <w:numPr>
          <w:ilvl w:val="0"/>
          <w:numId w:val="63"/>
        </w:numPr>
        <w:tabs>
          <w:tab w:val="left" w:pos="283"/>
        </w:tabs>
        <w:ind w:right="15"/>
        <w:jc w:val="both"/>
        <w:rPr>
          <w:sz w:val="22"/>
          <w:szCs w:val="22"/>
          <w:lang w:val="x-none" w:eastAsia="hi-IN"/>
        </w:rPr>
      </w:pPr>
      <w:r w:rsidRPr="0068725E">
        <w:rPr>
          <w:sz w:val="22"/>
          <w:szCs w:val="22"/>
          <w:lang w:val="x-none"/>
        </w:rPr>
        <w:t>Umowa o podwykonawstwo nie może zawierać postanowień:</w:t>
      </w:r>
    </w:p>
    <w:p w14:paraId="4DA21095" w14:textId="77777777" w:rsidR="0068725E" w:rsidRPr="00AB4980" w:rsidRDefault="0068725E">
      <w:pPr>
        <w:numPr>
          <w:ilvl w:val="1"/>
          <w:numId w:val="63"/>
        </w:numPr>
        <w:tabs>
          <w:tab w:val="clear" w:pos="284"/>
          <w:tab w:val="left" w:pos="283"/>
        </w:tabs>
        <w:ind w:right="15"/>
        <w:jc w:val="both"/>
        <w:rPr>
          <w:sz w:val="22"/>
          <w:szCs w:val="22"/>
          <w:lang w:val="x-none" w:eastAsia="hi-IN"/>
        </w:rPr>
      </w:pPr>
      <w:r w:rsidRPr="0068725E">
        <w:rPr>
          <w:sz w:val="22"/>
          <w:szCs w:val="22"/>
          <w:lang w:val="x-none"/>
        </w:rPr>
        <w:t xml:space="preserve">uzależniających uzyskanie przez Podwykonawcę lub dalszego Podwykonawcę zapłaty od </w:t>
      </w:r>
      <w:r w:rsidRPr="00AB4980">
        <w:rPr>
          <w:iCs/>
          <w:sz w:val="22"/>
          <w:szCs w:val="22"/>
          <w:lang w:val="x-none"/>
        </w:rPr>
        <w:t xml:space="preserve">Wykonawcy </w:t>
      </w:r>
      <w:r w:rsidRPr="0068725E">
        <w:rPr>
          <w:sz w:val="22"/>
          <w:szCs w:val="22"/>
          <w:lang w:val="x-none"/>
        </w:rPr>
        <w:t xml:space="preserve">lub Podwykonawcy za </w:t>
      </w:r>
      <w:r w:rsidRPr="00AB4980">
        <w:rPr>
          <w:sz w:val="22"/>
          <w:szCs w:val="22"/>
          <w:lang w:val="x-none"/>
        </w:rPr>
        <w:t xml:space="preserve">wykonanie przedmiotu </w:t>
      </w:r>
      <w:r w:rsidRPr="00AB4980">
        <w:rPr>
          <w:sz w:val="22"/>
          <w:szCs w:val="22"/>
        </w:rPr>
        <w:t>u</w:t>
      </w:r>
      <w:r w:rsidRPr="00AB4980">
        <w:rPr>
          <w:sz w:val="22"/>
          <w:szCs w:val="22"/>
          <w:lang w:val="x-none"/>
        </w:rPr>
        <w:t>mowy o podwykonawstwo od zapłaty przez Zamawiającego wynagrodzenia Wykonawcy lub odpowiednio od zapłaty przez Wykonawcę wynagrodzenia Podwykonawcy;</w:t>
      </w:r>
    </w:p>
    <w:p w14:paraId="5D631558" w14:textId="77777777" w:rsidR="0068725E" w:rsidRPr="00AB4980" w:rsidRDefault="0068725E">
      <w:pPr>
        <w:numPr>
          <w:ilvl w:val="1"/>
          <w:numId w:val="63"/>
        </w:numPr>
        <w:tabs>
          <w:tab w:val="clear" w:pos="284"/>
          <w:tab w:val="left" w:pos="283"/>
        </w:tabs>
        <w:ind w:right="15"/>
        <w:jc w:val="both"/>
        <w:rPr>
          <w:sz w:val="22"/>
          <w:szCs w:val="22"/>
          <w:lang w:val="x-none" w:eastAsia="hi-IN"/>
        </w:rPr>
      </w:pPr>
      <w:r w:rsidRPr="00AB4980">
        <w:rPr>
          <w:sz w:val="22"/>
          <w:szCs w:val="22"/>
          <w:lang w:val="x-none"/>
        </w:rPr>
        <w:t>uzależniających zwrot kwot zabezpieczenia przez Wykonawcę Podwykonawcy, od zwrotu</w:t>
      </w:r>
      <w:r w:rsidRPr="00AB4980">
        <w:rPr>
          <w:sz w:val="22"/>
          <w:szCs w:val="22"/>
        </w:rPr>
        <w:t xml:space="preserve"> z </w:t>
      </w:r>
      <w:r w:rsidRPr="00AB4980">
        <w:rPr>
          <w:sz w:val="22"/>
          <w:szCs w:val="22"/>
          <w:lang w:val="x-none"/>
        </w:rPr>
        <w:t>zabezpieczenia należytego wykonania umowy Wykonawcy przez Zamawiającego</w:t>
      </w:r>
      <w:r w:rsidRPr="00AB4980">
        <w:rPr>
          <w:sz w:val="22"/>
          <w:szCs w:val="22"/>
        </w:rPr>
        <w:t>,</w:t>
      </w:r>
    </w:p>
    <w:p w14:paraId="3D36BC6B" w14:textId="77777777" w:rsidR="0068725E" w:rsidRPr="00AB4980" w:rsidRDefault="0068725E">
      <w:pPr>
        <w:numPr>
          <w:ilvl w:val="1"/>
          <w:numId w:val="63"/>
        </w:numPr>
        <w:tabs>
          <w:tab w:val="clear" w:pos="284"/>
          <w:tab w:val="left" w:pos="283"/>
        </w:tabs>
        <w:ind w:right="15"/>
        <w:jc w:val="both"/>
        <w:rPr>
          <w:sz w:val="22"/>
          <w:szCs w:val="22"/>
          <w:lang w:val="x-none" w:eastAsia="hi-IN"/>
        </w:rPr>
      </w:pPr>
      <w:r w:rsidRPr="00AB4980">
        <w:rPr>
          <w:sz w:val="22"/>
          <w:szCs w:val="22"/>
        </w:rPr>
        <w:t>z</w:t>
      </w:r>
      <w:r w:rsidRPr="00AB4980">
        <w:rPr>
          <w:sz w:val="22"/>
          <w:szCs w:val="22"/>
          <w:lang w:val="x-none"/>
        </w:rPr>
        <w:t xml:space="preserve">awarcie </w:t>
      </w:r>
      <w:r w:rsidRPr="00AB4980">
        <w:rPr>
          <w:sz w:val="22"/>
          <w:szCs w:val="22"/>
        </w:rPr>
        <w:t>u</w:t>
      </w:r>
      <w:r w:rsidRPr="00AB4980">
        <w:rPr>
          <w:sz w:val="22"/>
          <w:szCs w:val="22"/>
          <w:lang w:val="x-none"/>
        </w:rPr>
        <w:t xml:space="preserve">mowy o podwykonawstwo może nastąpić wyłącznie po akceptacji jej projektu przez Zamawiającego, a przystąpienie do jej realizacji przez Podwykonawcę może nastąpić wyłącznie po akceptacji </w:t>
      </w:r>
      <w:r w:rsidRPr="00AB4980">
        <w:rPr>
          <w:sz w:val="22"/>
          <w:szCs w:val="22"/>
        </w:rPr>
        <w:t>u</w:t>
      </w:r>
      <w:r w:rsidRPr="00AB4980">
        <w:rPr>
          <w:sz w:val="22"/>
          <w:szCs w:val="22"/>
          <w:lang w:val="x-none"/>
        </w:rPr>
        <w:t>mowy o podwykonawstwo przez Zamawiającego</w:t>
      </w:r>
      <w:r w:rsidRPr="00AB4980">
        <w:rPr>
          <w:sz w:val="22"/>
          <w:szCs w:val="22"/>
        </w:rPr>
        <w:t>,</w:t>
      </w:r>
    </w:p>
    <w:p w14:paraId="77E71A7A" w14:textId="3F804FC8" w:rsidR="0068725E" w:rsidRPr="00AB4980" w:rsidRDefault="0068725E">
      <w:pPr>
        <w:numPr>
          <w:ilvl w:val="0"/>
          <w:numId w:val="63"/>
        </w:numPr>
        <w:tabs>
          <w:tab w:val="left" w:pos="283"/>
        </w:tabs>
        <w:ind w:right="15"/>
        <w:jc w:val="both"/>
        <w:rPr>
          <w:strike/>
          <w:sz w:val="22"/>
          <w:szCs w:val="22"/>
          <w:lang w:val="x-none"/>
        </w:rPr>
      </w:pPr>
      <w:r w:rsidRPr="00AB4980">
        <w:rPr>
          <w:sz w:val="22"/>
          <w:szCs w:val="22"/>
          <w:shd w:val="clear" w:color="auto" w:fill="FFFFFF"/>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w:t>
      </w:r>
      <w:r w:rsidR="001B1FB4" w:rsidRPr="00AB4980">
        <w:rPr>
          <w:sz w:val="22"/>
          <w:szCs w:val="22"/>
          <w:shd w:val="clear" w:color="auto" w:fill="FFFFFF"/>
        </w:rPr>
        <w:t xml:space="preserve">umowy, </w:t>
      </w:r>
      <w:r w:rsidR="001B1FB4" w:rsidRPr="00AB4980">
        <w:rPr>
          <w:sz w:val="22"/>
          <w:szCs w:val="22"/>
          <w:lang w:val="x-none"/>
        </w:rPr>
        <w:t>nie</w:t>
      </w:r>
      <w:r w:rsidRPr="00AB4980">
        <w:rPr>
          <w:sz w:val="22"/>
          <w:szCs w:val="22"/>
          <w:lang w:val="x-none"/>
        </w:rPr>
        <w:t xml:space="preserve"> później niż 14 dni przed jej zawarciem, </w:t>
      </w:r>
      <w:r w:rsidRPr="00AB4980">
        <w:rPr>
          <w:sz w:val="22"/>
          <w:szCs w:val="22"/>
          <w:shd w:val="clear" w:color="auto" w:fill="FFFFFF"/>
        </w:rPr>
        <w:t>przy czym podwykonawca lub dalszy podwykonawca jest obowiązany dołączyć zgodę wykonawcy na zawarcie umowy o podwykonawstwo o treści zgodnej z projektem umowy.</w:t>
      </w:r>
    </w:p>
    <w:p w14:paraId="77EFB0B4" w14:textId="5C97A30C" w:rsidR="0068725E" w:rsidRPr="00AB4980" w:rsidRDefault="0068725E">
      <w:pPr>
        <w:numPr>
          <w:ilvl w:val="0"/>
          <w:numId w:val="64"/>
        </w:numPr>
        <w:tabs>
          <w:tab w:val="left" w:pos="283"/>
        </w:tabs>
        <w:ind w:right="15"/>
        <w:jc w:val="both"/>
        <w:rPr>
          <w:sz w:val="22"/>
          <w:szCs w:val="22"/>
          <w:lang w:val="x-none" w:eastAsia="hi-IN"/>
        </w:rPr>
      </w:pPr>
      <w:r w:rsidRPr="00AB4980">
        <w:rPr>
          <w:sz w:val="22"/>
          <w:szCs w:val="22"/>
        </w:rPr>
        <w:t>P</w:t>
      </w:r>
      <w:r w:rsidRPr="00AB4980">
        <w:rPr>
          <w:sz w:val="22"/>
          <w:szCs w:val="22"/>
          <w:lang w:val="x-none"/>
        </w:rPr>
        <w:t xml:space="preserve">rojekt </w:t>
      </w:r>
      <w:r w:rsidRPr="00AB4980">
        <w:rPr>
          <w:sz w:val="22"/>
          <w:szCs w:val="22"/>
        </w:rPr>
        <w:t>u</w:t>
      </w:r>
      <w:r w:rsidRPr="00AB4980">
        <w:rPr>
          <w:sz w:val="22"/>
          <w:szCs w:val="22"/>
          <w:lang w:val="x-none"/>
        </w:rPr>
        <w:t xml:space="preserve">mowy o podwykonawstwo, której przedmiotem są roboty budowlane, będzie uważany za zaakceptowany przez Zamawiającego, jeżeli Zamawiający w terminie </w:t>
      </w:r>
      <w:r w:rsidR="001B1FB4" w:rsidRPr="00AB4980">
        <w:rPr>
          <w:sz w:val="22"/>
          <w:szCs w:val="22"/>
          <w:lang w:val="x-none"/>
        </w:rPr>
        <w:t>14 dni</w:t>
      </w:r>
      <w:r w:rsidRPr="00AB4980">
        <w:rPr>
          <w:sz w:val="22"/>
          <w:szCs w:val="22"/>
          <w:lang w:val="x-none"/>
        </w:rPr>
        <w:t xml:space="preserve"> od dnia przedłożenia mu projektu nie zgłosi na piśmie zastrzeżeń. </w:t>
      </w:r>
      <w:r w:rsidRPr="00AB4980">
        <w:rPr>
          <w:sz w:val="22"/>
          <w:szCs w:val="22"/>
        </w:rPr>
        <w:t xml:space="preserve">Analogicznie stosuje się zapisy dla projektu zmian umowy o podwykonawstwo. </w:t>
      </w:r>
      <w:r w:rsidRPr="00AB4980">
        <w:rPr>
          <w:sz w:val="22"/>
          <w:szCs w:val="22"/>
          <w:lang w:val="x-none"/>
        </w:rPr>
        <w:t xml:space="preserve">Za dzień przedłożenia projektu przez Wykonawcę uznaje się dzień przedłożenia projektu </w:t>
      </w:r>
      <w:r w:rsidRPr="00AB4980">
        <w:rPr>
          <w:sz w:val="22"/>
          <w:szCs w:val="22"/>
        </w:rPr>
        <w:t xml:space="preserve">umowy Zamawiającemu w formie pisemnej lub mailowej </w:t>
      </w:r>
      <w:r w:rsidRPr="00AB4980">
        <w:rPr>
          <w:sz w:val="22"/>
          <w:szCs w:val="22"/>
          <w:lang w:val="x-none"/>
        </w:rPr>
        <w:t>.</w:t>
      </w:r>
    </w:p>
    <w:p w14:paraId="415AE94B" w14:textId="77777777" w:rsidR="0068725E" w:rsidRPr="00AB4980" w:rsidRDefault="0068725E">
      <w:pPr>
        <w:numPr>
          <w:ilvl w:val="0"/>
          <w:numId w:val="64"/>
        </w:numPr>
        <w:tabs>
          <w:tab w:val="left" w:pos="283"/>
        </w:tabs>
        <w:ind w:right="15"/>
        <w:jc w:val="both"/>
        <w:rPr>
          <w:sz w:val="22"/>
          <w:szCs w:val="22"/>
          <w:lang w:val="x-none" w:eastAsia="hi-IN"/>
        </w:rPr>
      </w:pPr>
      <w:r w:rsidRPr="00AB4980">
        <w:rPr>
          <w:sz w:val="22"/>
          <w:szCs w:val="22"/>
          <w:lang w:val="x-none"/>
        </w:rPr>
        <w:t xml:space="preserve">Zamawiający zgłosi pisemne zastrzeżenia do projektu w terminie określonym w </w:t>
      </w:r>
      <w:r w:rsidRPr="00AB4980">
        <w:rPr>
          <w:sz w:val="22"/>
          <w:szCs w:val="22"/>
        </w:rPr>
        <w:t>ust 7 lub sprzeciw</w:t>
      </w:r>
      <w:r w:rsidRPr="00AB4980">
        <w:rPr>
          <w:sz w:val="22"/>
          <w:szCs w:val="22"/>
          <w:lang w:val="x-none"/>
        </w:rPr>
        <w:t xml:space="preserve"> </w:t>
      </w:r>
      <w:r w:rsidRPr="00AB4980">
        <w:rPr>
          <w:sz w:val="22"/>
          <w:szCs w:val="22"/>
        </w:rPr>
        <w:t>do u</w:t>
      </w:r>
      <w:r w:rsidRPr="00AB4980">
        <w:rPr>
          <w:sz w:val="22"/>
          <w:szCs w:val="22"/>
          <w:lang w:val="x-none"/>
        </w:rPr>
        <w:t xml:space="preserve">mowy o podwykonawstwo, której przedmiotem są roboty budowlane, w następujących przypadkach: </w:t>
      </w:r>
    </w:p>
    <w:p w14:paraId="57B4BE7B" w14:textId="77777777" w:rsidR="0068725E" w:rsidRPr="00AB4980" w:rsidRDefault="0068725E">
      <w:pPr>
        <w:numPr>
          <w:ilvl w:val="1"/>
          <w:numId w:val="64"/>
        </w:numPr>
        <w:ind w:right="15"/>
        <w:jc w:val="both"/>
        <w:rPr>
          <w:sz w:val="22"/>
          <w:szCs w:val="22"/>
          <w:lang w:val="x-none"/>
        </w:rPr>
      </w:pPr>
      <w:r w:rsidRPr="00AB4980">
        <w:rPr>
          <w:sz w:val="22"/>
          <w:szCs w:val="22"/>
          <w:lang w:val="x-none"/>
        </w:rPr>
        <w:t>nie spełnia ona wymagań określonych w dokumentach zamówienia;</w:t>
      </w:r>
    </w:p>
    <w:p w14:paraId="4BFC6586" w14:textId="77777777" w:rsidR="0068725E" w:rsidRPr="00AB4980" w:rsidRDefault="0068725E">
      <w:pPr>
        <w:numPr>
          <w:ilvl w:val="1"/>
          <w:numId w:val="64"/>
        </w:numPr>
        <w:ind w:right="15"/>
        <w:jc w:val="both"/>
        <w:rPr>
          <w:sz w:val="22"/>
          <w:szCs w:val="22"/>
          <w:lang w:val="x-none"/>
        </w:rPr>
      </w:pPr>
      <w:r w:rsidRPr="00AB4980">
        <w:rPr>
          <w:sz w:val="22"/>
          <w:szCs w:val="22"/>
          <w:lang w:val="x-none"/>
        </w:rPr>
        <w:t>przewiduje ona termin zapłaty wynagrodzenia dłuższy niż określony w ust. 2;</w:t>
      </w:r>
    </w:p>
    <w:p w14:paraId="2CCFB4A6" w14:textId="77777777" w:rsidR="0068725E" w:rsidRPr="00AB4980" w:rsidRDefault="0068725E">
      <w:pPr>
        <w:numPr>
          <w:ilvl w:val="1"/>
          <w:numId w:val="64"/>
        </w:numPr>
        <w:ind w:right="15"/>
        <w:jc w:val="both"/>
        <w:rPr>
          <w:sz w:val="22"/>
          <w:szCs w:val="22"/>
          <w:lang w:val="x-none"/>
        </w:rPr>
      </w:pPr>
      <w:r w:rsidRPr="00AB4980">
        <w:rPr>
          <w:sz w:val="22"/>
          <w:szCs w:val="22"/>
          <w:lang w:val="x-none"/>
        </w:rPr>
        <w:t>zawiera ona postanowienia niezgodne z art. 463</w:t>
      </w:r>
      <w:r w:rsidRPr="00AB4980">
        <w:rPr>
          <w:sz w:val="22"/>
          <w:szCs w:val="22"/>
        </w:rPr>
        <w:t xml:space="preserve"> PZP</w:t>
      </w:r>
      <w:r w:rsidRPr="00AB4980">
        <w:rPr>
          <w:sz w:val="22"/>
          <w:szCs w:val="22"/>
          <w:lang w:val="x-none"/>
        </w:rPr>
        <w:t>.</w:t>
      </w:r>
    </w:p>
    <w:p w14:paraId="37521E85" w14:textId="77777777" w:rsidR="0068725E" w:rsidRPr="00AB4980" w:rsidRDefault="0068725E">
      <w:pPr>
        <w:numPr>
          <w:ilvl w:val="0"/>
          <w:numId w:val="64"/>
        </w:numPr>
        <w:tabs>
          <w:tab w:val="left" w:pos="283"/>
        </w:tabs>
        <w:ind w:right="15"/>
        <w:jc w:val="both"/>
        <w:rPr>
          <w:sz w:val="22"/>
          <w:szCs w:val="22"/>
          <w:lang w:val="x-none" w:eastAsia="hi-IN"/>
        </w:rPr>
      </w:pPr>
      <w:r w:rsidRPr="00AB4980">
        <w:rPr>
          <w:sz w:val="22"/>
          <w:szCs w:val="22"/>
          <w:lang w:val="x-none"/>
        </w:rPr>
        <w:t xml:space="preserve">W przypadku zgłoszenia przez Zamawiającego zastrzeżeń do projektu </w:t>
      </w:r>
      <w:r w:rsidRPr="00AB4980">
        <w:rPr>
          <w:sz w:val="22"/>
          <w:szCs w:val="22"/>
        </w:rPr>
        <w:t>u</w:t>
      </w:r>
      <w:r w:rsidRPr="00AB4980">
        <w:rPr>
          <w:sz w:val="22"/>
          <w:szCs w:val="22"/>
          <w:lang w:val="x-none"/>
        </w:rPr>
        <w:t xml:space="preserve">mowy o podwykonawstwo Wykonawca, Podwykonawca lub dalszy Podwykonawca może przedłożyć zmieniony projekt </w:t>
      </w:r>
      <w:r w:rsidRPr="00AB4980">
        <w:rPr>
          <w:sz w:val="22"/>
          <w:szCs w:val="22"/>
        </w:rPr>
        <w:t>u</w:t>
      </w:r>
      <w:r w:rsidRPr="00AB4980">
        <w:rPr>
          <w:sz w:val="22"/>
          <w:szCs w:val="22"/>
          <w:lang w:val="x-none"/>
        </w:rPr>
        <w:t>mowy o podwykonawstwo, uwzględniający w całości zastrzeżenia Zamawiającego.</w:t>
      </w:r>
    </w:p>
    <w:p w14:paraId="6469A277" w14:textId="77777777" w:rsidR="0068725E" w:rsidRPr="00AB4980" w:rsidRDefault="0068725E">
      <w:pPr>
        <w:numPr>
          <w:ilvl w:val="0"/>
          <w:numId w:val="64"/>
        </w:numPr>
        <w:tabs>
          <w:tab w:val="left" w:pos="283"/>
        </w:tabs>
        <w:ind w:right="15"/>
        <w:jc w:val="both"/>
        <w:rPr>
          <w:sz w:val="22"/>
          <w:szCs w:val="22"/>
          <w:lang w:val="x-none" w:eastAsia="hi-IN"/>
        </w:rPr>
      </w:pPr>
      <w:r w:rsidRPr="00AB4980">
        <w:rPr>
          <w:sz w:val="22"/>
          <w:szCs w:val="22"/>
          <w:lang w:val="x-none"/>
        </w:rPr>
        <w:t xml:space="preserve">Po akceptacji projektu </w:t>
      </w:r>
      <w:r w:rsidRPr="00AB4980">
        <w:rPr>
          <w:sz w:val="22"/>
          <w:szCs w:val="22"/>
        </w:rPr>
        <w:t>u</w:t>
      </w:r>
      <w:r w:rsidRPr="00AB4980">
        <w:rPr>
          <w:sz w:val="22"/>
          <w:szCs w:val="22"/>
          <w:lang w:val="x-none"/>
        </w:rPr>
        <w:t xml:space="preserve">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w:t>
      </w:r>
      <w:r w:rsidRPr="00AB4980">
        <w:rPr>
          <w:sz w:val="22"/>
          <w:szCs w:val="22"/>
        </w:rPr>
        <w:t>u</w:t>
      </w:r>
      <w:r w:rsidRPr="00AB4980">
        <w:rPr>
          <w:sz w:val="22"/>
          <w:szCs w:val="22"/>
          <w:lang w:val="x-none"/>
        </w:rPr>
        <w:t xml:space="preserve">mowy o podwykonawstwo w terminie 7 dni od dnia zawarcia tej </w:t>
      </w:r>
      <w:r w:rsidRPr="00AB4980">
        <w:rPr>
          <w:sz w:val="22"/>
          <w:szCs w:val="22"/>
        </w:rPr>
        <w:t>u</w:t>
      </w:r>
      <w:r w:rsidRPr="00AB4980">
        <w:rPr>
          <w:sz w:val="22"/>
          <w:szCs w:val="22"/>
          <w:lang w:val="x-none"/>
        </w:rPr>
        <w:t xml:space="preserve">mowy, jednakże nie później niż na </w:t>
      </w:r>
      <w:r w:rsidRPr="00AB4980">
        <w:rPr>
          <w:sz w:val="22"/>
          <w:szCs w:val="22"/>
        </w:rPr>
        <w:t>3</w:t>
      </w:r>
      <w:r w:rsidRPr="00AB4980">
        <w:rPr>
          <w:sz w:val="22"/>
          <w:szCs w:val="22"/>
          <w:lang w:val="x-none"/>
        </w:rPr>
        <w:t xml:space="preserve"> dni</w:t>
      </w:r>
      <w:r w:rsidRPr="00AB4980">
        <w:rPr>
          <w:sz w:val="22"/>
          <w:szCs w:val="22"/>
        </w:rPr>
        <w:t xml:space="preserve"> robocze</w:t>
      </w:r>
      <w:r w:rsidRPr="00AB4980">
        <w:rPr>
          <w:sz w:val="22"/>
          <w:szCs w:val="22"/>
          <w:lang w:val="x-none"/>
        </w:rPr>
        <w:t xml:space="preserve"> przed dniem skierowania Podwykonawcy lub dalszego Podwykonawcy do realizacji robót budowlanych.</w:t>
      </w:r>
    </w:p>
    <w:p w14:paraId="438A9A61" w14:textId="77777777" w:rsidR="0068725E" w:rsidRPr="00AB4980" w:rsidRDefault="0068725E">
      <w:pPr>
        <w:numPr>
          <w:ilvl w:val="0"/>
          <w:numId w:val="64"/>
        </w:numPr>
        <w:tabs>
          <w:tab w:val="left" w:pos="283"/>
        </w:tabs>
        <w:ind w:right="15"/>
        <w:jc w:val="both"/>
        <w:rPr>
          <w:sz w:val="22"/>
          <w:szCs w:val="22"/>
          <w:lang w:val="x-none" w:eastAsia="hi-IN"/>
        </w:rPr>
      </w:pPr>
      <w:r w:rsidRPr="00AB4980">
        <w:rPr>
          <w:sz w:val="22"/>
          <w:szCs w:val="22"/>
          <w:lang w:val="x-none"/>
        </w:rPr>
        <w:t xml:space="preserve">Zamawiający zgłosi Wykonawcy, Podwykonawcy lub dalszemu Podwykonawcy pisemny sprzeciw do przedłożonej </w:t>
      </w:r>
      <w:r w:rsidRPr="00AB4980">
        <w:rPr>
          <w:sz w:val="22"/>
          <w:szCs w:val="22"/>
        </w:rPr>
        <w:t>u</w:t>
      </w:r>
      <w:r w:rsidRPr="00AB4980">
        <w:rPr>
          <w:sz w:val="22"/>
          <w:szCs w:val="22"/>
          <w:lang w:val="x-none"/>
        </w:rPr>
        <w:t xml:space="preserve">mowy o podwykonawstwo, której przedmiotem są roboty budowlane, w terminie </w:t>
      </w:r>
      <w:r w:rsidRPr="00AB4980">
        <w:rPr>
          <w:sz w:val="22"/>
          <w:szCs w:val="22"/>
        </w:rPr>
        <w:t xml:space="preserve">3 </w:t>
      </w:r>
      <w:r w:rsidRPr="00AB4980">
        <w:rPr>
          <w:sz w:val="22"/>
          <w:szCs w:val="22"/>
          <w:lang w:val="x-none"/>
        </w:rPr>
        <w:t>dni</w:t>
      </w:r>
      <w:r w:rsidRPr="00AB4980">
        <w:rPr>
          <w:sz w:val="22"/>
          <w:szCs w:val="22"/>
        </w:rPr>
        <w:t xml:space="preserve"> roboczych</w:t>
      </w:r>
      <w:r w:rsidRPr="00AB4980">
        <w:rPr>
          <w:sz w:val="22"/>
          <w:szCs w:val="22"/>
          <w:lang w:val="x-none"/>
        </w:rPr>
        <w:t xml:space="preserve"> od jej przedłożenia w przypadk</w:t>
      </w:r>
      <w:r w:rsidRPr="00AB4980">
        <w:rPr>
          <w:sz w:val="22"/>
          <w:szCs w:val="22"/>
        </w:rPr>
        <w:t>u niezgodności przedłożonej umowy z wcześniejszymi zatwierdzonymi dokumentami</w:t>
      </w:r>
      <w:r w:rsidRPr="00AB4980">
        <w:rPr>
          <w:sz w:val="22"/>
          <w:szCs w:val="22"/>
          <w:lang w:val="x-none"/>
        </w:rPr>
        <w:t xml:space="preserve">. </w:t>
      </w:r>
    </w:p>
    <w:p w14:paraId="37514B56" w14:textId="77777777" w:rsidR="0068725E" w:rsidRPr="00AB4980" w:rsidRDefault="0068725E">
      <w:pPr>
        <w:numPr>
          <w:ilvl w:val="0"/>
          <w:numId w:val="64"/>
        </w:numPr>
        <w:tabs>
          <w:tab w:val="left" w:pos="283"/>
        </w:tabs>
        <w:ind w:right="15"/>
        <w:jc w:val="both"/>
        <w:rPr>
          <w:sz w:val="22"/>
          <w:szCs w:val="22"/>
          <w:lang w:val="x-none" w:eastAsia="hi-IN"/>
        </w:rPr>
      </w:pPr>
      <w:r w:rsidRPr="00AB4980">
        <w:rPr>
          <w:sz w:val="22"/>
          <w:szCs w:val="22"/>
          <w:lang w:val="x-none"/>
        </w:rPr>
        <w:t xml:space="preserve">Umowa o podwykonawstwo, której przedmiotem są roboty budowlane, będzie uważana za zaakceptowaną przez Zamawiającego, jeżeli Zamawiający w terminie  </w:t>
      </w:r>
      <w:r w:rsidRPr="00AB4980">
        <w:rPr>
          <w:sz w:val="22"/>
          <w:szCs w:val="22"/>
        </w:rPr>
        <w:t xml:space="preserve">3 </w:t>
      </w:r>
      <w:r w:rsidRPr="00AB4980">
        <w:rPr>
          <w:sz w:val="22"/>
          <w:szCs w:val="22"/>
          <w:lang w:val="x-none"/>
        </w:rPr>
        <w:t>dni</w:t>
      </w:r>
      <w:r w:rsidRPr="00AB4980">
        <w:rPr>
          <w:sz w:val="22"/>
          <w:szCs w:val="22"/>
        </w:rPr>
        <w:t xml:space="preserve"> roboczych</w:t>
      </w:r>
      <w:r w:rsidRPr="00AB4980">
        <w:rPr>
          <w:sz w:val="22"/>
          <w:szCs w:val="22"/>
          <w:lang w:val="x-none"/>
        </w:rPr>
        <w:t xml:space="preserve"> od dnia przedłożenia kopii tej umowy nie zgłosi do niej na piśmie sprzeciwu.</w:t>
      </w:r>
    </w:p>
    <w:p w14:paraId="44C402C0" w14:textId="77777777" w:rsidR="0068725E" w:rsidRPr="00AB4980" w:rsidRDefault="0068725E">
      <w:pPr>
        <w:numPr>
          <w:ilvl w:val="0"/>
          <w:numId w:val="64"/>
        </w:numPr>
        <w:tabs>
          <w:tab w:val="left" w:pos="283"/>
        </w:tabs>
        <w:ind w:right="15"/>
        <w:jc w:val="both"/>
        <w:rPr>
          <w:iCs/>
          <w:strike/>
          <w:sz w:val="22"/>
          <w:szCs w:val="22"/>
          <w:lang w:val="x-none" w:eastAsia="hi-IN"/>
        </w:rPr>
      </w:pPr>
      <w:r w:rsidRPr="00AB4980">
        <w:rPr>
          <w:iCs/>
          <w:sz w:val="22"/>
          <w:szCs w:val="22"/>
          <w:lang w:val="x-none"/>
        </w:rPr>
        <w:lastRenderedPageBreak/>
        <w:t xml:space="preserve">Wykonawca, Podwykonawca, lub dalszy Podwykonawca, przedłoży Zamawiającemu poświadczoną za zgodność z oryginałem kopię zawartej </w:t>
      </w:r>
      <w:r w:rsidRPr="00AB4980">
        <w:rPr>
          <w:iCs/>
          <w:sz w:val="22"/>
          <w:szCs w:val="22"/>
        </w:rPr>
        <w:t>u</w:t>
      </w:r>
      <w:r w:rsidRPr="00AB4980">
        <w:rPr>
          <w:iCs/>
          <w:sz w:val="22"/>
          <w:szCs w:val="22"/>
          <w:lang w:val="x-none"/>
        </w:rPr>
        <w:t xml:space="preserve">mowy o podwykonawstwo, której przedmiotem są dostawy lub usługi stanowiące część przedmiotu </w:t>
      </w:r>
      <w:r w:rsidRPr="00AB4980">
        <w:rPr>
          <w:iCs/>
          <w:sz w:val="22"/>
          <w:szCs w:val="22"/>
        </w:rPr>
        <w:t>u</w:t>
      </w:r>
      <w:r w:rsidRPr="00AB4980">
        <w:rPr>
          <w:iCs/>
          <w:sz w:val="22"/>
          <w:szCs w:val="22"/>
          <w:lang w:val="x-none"/>
        </w:rPr>
        <w:t xml:space="preserve">mowy, </w:t>
      </w:r>
      <w:r w:rsidRPr="00AB4980">
        <w:rPr>
          <w:iCs/>
          <w:sz w:val="22"/>
          <w:szCs w:val="22"/>
        </w:rPr>
        <w:t>lub jej zmian</w:t>
      </w:r>
      <w:r w:rsidRPr="00AB4980">
        <w:rPr>
          <w:iCs/>
          <w:sz w:val="22"/>
          <w:szCs w:val="22"/>
          <w:lang w:val="x-none"/>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2EAA57CB" w14:textId="77777777" w:rsidR="0068725E" w:rsidRPr="00AB4980" w:rsidRDefault="0068725E">
      <w:pPr>
        <w:numPr>
          <w:ilvl w:val="0"/>
          <w:numId w:val="64"/>
        </w:numPr>
        <w:tabs>
          <w:tab w:val="left" w:pos="283"/>
        </w:tabs>
        <w:ind w:right="15"/>
        <w:jc w:val="both"/>
        <w:rPr>
          <w:iCs/>
          <w:sz w:val="22"/>
          <w:szCs w:val="22"/>
          <w:lang w:val="x-none"/>
        </w:rPr>
      </w:pPr>
      <w:r w:rsidRPr="00AB4980">
        <w:rPr>
          <w:iCs/>
          <w:sz w:val="22"/>
          <w:szCs w:val="22"/>
          <w:lang w:val="x-none"/>
        </w:rPr>
        <w:t xml:space="preserve"> W przypadku, o którym mowa w ust. </w:t>
      </w:r>
      <w:r w:rsidRPr="00AB4980">
        <w:rPr>
          <w:iCs/>
          <w:sz w:val="22"/>
          <w:szCs w:val="22"/>
        </w:rPr>
        <w:t>13</w:t>
      </w:r>
      <w:r w:rsidRPr="00AB4980">
        <w:rPr>
          <w:iCs/>
          <w:sz w:val="22"/>
          <w:szCs w:val="22"/>
          <w:lang w:val="x-none"/>
        </w:rPr>
        <w:t>, podwykonawca lub dalszy podwykonawca, przedkłada poświadczoną za zgodność z oryginałem kopię umowy również wykonawcy.</w:t>
      </w:r>
    </w:p>
    <w:p w14:paraId="57F6CAA1" w14:textId="628FDB3F" w:rsidR="0068725E" w:rsidRPr="00AB4980" w:rsidRDefault="0068725E">
      <w:pPr>
        <w:numPr>
          <w:ilvl w:val="0"/>
          <w:numId w:val="64"/>
        </w:numPr>
        <w:tabs>
          <w:tab w:val="left" w:pos="283"/>
        </w:tabs>
        <w:ind w:right="15"/>
        <w:jc w:val="both"/>
        <w:rPr>
          <w:iCs/>
          <w:sz w:val="22"/>
          <w:szCs w:val="22"/>
          <w:lang w:val="x-none"/>
        </w:rPr>
      </w:pPr>
      <w:r w:rsidRPr="00AB4980">
        <w:rPr>
          <w:iCs/>
          <w:sz w:val="22"/>
          <w:szCs w:val="22"/>
          <w:lang w:val="x-none"/>
        </w:rPr>
        <w:t xml:space="preserve">W przypadku, o którym mowa w ust. </w:t>
      </w:r>
      <w:r w:rsidRPr="00AB4980">
        <w:rPr>
          <w:iCs/>
          <w:sz w:val="22"/>
          <w:szCs w:val="22"/>
        </w:rPr>
        <w:t>13</w:t>
      </w:r>
      <w:r w:rsidRPr="00AB4980">
        <w:rPr>
          <w:iCs/>
          <w:sz w:val="22"/>
          <w:szCs w:val="22"/>
          <w:lang w:val="x-none"/>
        </w:rPr>
        <w:t>, jeżeli termin zapłaty wynagrodzenia jest dłuższy niż określony w ust.</w:t>
      </w:r>
      <w:r w:rsidRPr="00AB4980">
        <w:rPr>
          <w:iCs/>
          <w:sz w:val="22"/>
          <w:szCs w:val="22"/>
        </w:rPr>
        <w:t xml:space="preserve"> 4 pkt </w:t>
      </w:r>
      <w:r w:rsidR="001B1FB4" w:rsidRPr="00AB4980">
        <w:rPr>
          <w:iCs/>
          <w:sz w:val="22"/>
          <w:szCs w:val="22"/>
        </w:rPr>
        <w:t>1,</w:t>
      </w:r>
      <w:r w:rsidRPr="00AB4980">
        <w:rPr>
          <w:iCs/>
          <w:sz w:val="22"/>
          <w:szCs w:val="22"/>
          <w:lang w:val="x-none"/>
        </w:rPr>
        <w:t xml:space="preserve"> zamawiający informuje o tym wykonawcę i wzywa go do doprowadzenia do zmiany tej umowy, pod rygorem wystąpienia o zapłatę kary umownej.</w:t>
      </w:r>
    </w:p>
    <w:p w14:paraId="31C8720F" w14:textId="77777777" w:rsidR="0068725E" w:rsidRPr="00AB4980" w:rsidRDefault="0068725E">
      <w:pPr>
        <w:numPr>
          <w:ilvl w:val="0"/>
          <w:numId w:val="64"/>
        </w:numPr>
        <w:tabs>
          <w:tab w:val="left" w:pos="283"/>
        </w:tabs>
        <w:ind w:right="15"/>
        <w:jc w:val="both"/>
        <w:rPr>
          <w:iCs/>
          <w:sz w:val="22"/>
          <w:szCs w:val="22"/>
          <w:lang w:val="x-none" w:eastAsia="hi-IN"/>
        </w:rPr>
      </w:pPr>
      <w:r w:rsidRPr="00AB4980">
        <w:rPr>
          <w:iCs/>
          <w:sz w:val="22"/>
          <w:szCs w:val="22"/>
          <w:lang w:val="x-none"/>
        </w:rPr>
        <w:t xml:space="preserve">Wykonawca, Podwykonawca lub dalszy Podwykonawca nie może polecić Podwykonawcy realizacji przedmiotu </w:t>
      </w:r>
      <w:r w:rsidRPr="00AB4980">
        <w:rPr>
          <w:iCs/>
          <w:sz w:val="22"/>
          <w:szCs w:val="22"/>
        </w:rPr>
        <w:t>u</w:t>
      </w:r>
      <w:r w:rsidRPr="00AB4980">
        <w:rPr>
          <w:iCs/>
          <w:sz w:val="22"/>
          <w:szCs w:val="22"/>
          <w:lang w:val="x-none"/>
        </w:rPr>
        <w:t>mowy o podwykonawstwo, której przedmiotem są roboty budowlane w przypadku braku jej akceptacji przez Zamawiającego.</w:t>
      </w:r>
    </w:p>
    <w:p w14:paraId="71CC6EAE" w14:textId="77777777" w:rsidR="0068725E" w:rsidRPr="00AB4980" w:rsidRDefault="0068725E">
      <w:pPr>
        <w:numPr>
          <w:ilvl w:val="0"/>
          <w:numId w:val="64"/>
        </w:numPr>
        <w:tabs>
          <w:tab w:val="left" w:pos="283"/>
        </w:tabs>
        <w:ind w:right="15"/>
        <w:jc w:val="both"/>
        <w:rPr>
          <w:iCs/>
          <w:sz w:val="22"/>
          <w:szCs w:val="22"/>
          <w:lang w:val="x-none" w:eastAsia="hi-IN"/>
        </w:rPr>
      </w:pPr>
      <w:r w:rsidRPr="00AB4980">
        <w:rPr>
          <w:iCs/>
          <w:sz w:val="22"/>
          <w:szCs w:val="22"/>
          <w:lang w:val="x-none"/>
        </w:rPr>
        <w:t xml:space="preserve">Zamawiający może zażądać od Wykonawcy niezwłocznego usunięcia z </w:t>
      </w:r>
      <w:r w:rsidRPr="00AB4980">
        <w:rPr>
          <w:iCs/>
          <w:sz w:val="22"/>
          <w:szCs w:val="22"/>
        </w:rPr>
        <w:t>t</w:t>
      </w:r>
      <w:r w:rsidRPr="00AB4980">
        <w:rPr>
          <w:iCs/>
          <w:sz w:val="22"/>
          <w:szCs w:val="22"/>
          <w:lang w:val="x-none"/>
        </w:rPr>
        <w:t xml:space="preserve">erenu budowy Podwykonawcy lub dalszego Podwykonawcy, z którym nie została zawarta </w:t>
      </w:r>
      <w:r w:rsidRPr="00AB4980">
        <w:rPr>
          <w:iCs/>
          <w:sz w:val="22"/>
          <w:szCs w:val="22"/>
        </w:rPr>
        <w:t>u</w:t>
      </w:r>
      <w:r w:rsidRPr="00AB4980">
        <w:rPr>
          <w:iCs/>
          <w:sz w:val="22"/>
          <w:szCs w:val="22"/>
          <w:lang w:val="x-none"/>
        </w:rPr>
        <w:t xml:space="preserve">mowa o podwykonawstwo zaakceptowana przez Zamawiającego, lub może usunąć takiego Podwykonawcę lub dalszego Podwykonawcę na koszt Wykonawcy. </w:t>
      </w:r>
    </w:p>
    <w:p w14:paraId="4ABF031E" w14:textId="77777777" w:rsidR="0068725E" w:rsidRPr="00AB4980" w:rsidRDefault="0068725E">
      <w:pPr>
        <w:numPr>
          <w:ilvl w:val="0"/>
          <w:numId w:val="64"/>
        </w:numPr>
        <w:tabs>
          <w:tab w:val="left" w:pos="283"/>
        </w:tabs>
        <w:ind w:right="15"/>
        <w:jc w:val="both"/>
        <w:rPr>
          <w:iCs/>
          <w:sz w:val="22"/>
          <w:szCs w:val="22"/>
          <w:lang w:val="x-none" w:eastAsia="hi-IN"/>
        </w:rPr>
      </w:pPr>
      <w:r w:rsidRPr="00AB4980">
        <w:rPr>
          <w:iCs/>
          <w:sz w:val="22"/>
          <w:szCs w:val="22"/>
          <w:lang w:val="x-none"/>
        </w:rPr>
        <w:t xml:space="preserve">Powierzenie realizacji zadań innemu Podwykonawcy lub dalszemu Podwykonawcy niż ten, z którym została zawarta zaakceptowana przez Zamawiającego </w:t>
      </w:r>
      <w:r w:rsidRPr="00AB4980">
        <w:rPr>
          <w:iCs/>
          <w:sz w:val="22"/>
          <w:szCs w:val="22"/>
        </w:rPr>
        <w:t>u</w:t>
      </w:r>
      <w:r w:rsidRPr="00AB4980">
        <w:rPr>
          <w:iCs/>
          <w:sz w:val="22"/>
          <w:szCs w:val="22"/>
          <w:lang w:val="x-none"/>
        </w:rPr>
        <w:t>mowa o podwykonawstwo, lub inna istotna zmiana tej umowy, w tym zmiana zakresu zadań określonych tą umową wymaga ponownej akceptacji Zamawiającego</w:t>
      </w:r>
      <w:r w:rsidRPr="00AB4980">
        <w:rPr>
          <w:iCs/>
          <w:sz w:val="22"/>
          <w:szCs w:val="22"/>
        </w:rPr>
        <w:t>.</w:t>
      </w:r>
    </w:p>
    <w:p w14:paraId="1CE7841F" w14:textId="77777777" w:rsidR="0068725E" w:rsidRPr="00AB4980" w:rsidRDefault="0068725E">
      <w:pPr>
        <w:numPr>
          <w:ilvl w:val="0"/>
          <w:numId w:val="64"/>
        </w:numPr>
        <w:tabs>
          <w:tab w:val="left" w:pos="283"/>
        </w:tabs>
        <w:ind w:right="15"/>
        <w:jc w:val="both"/>
        <w:rPr>
          <w:iCs/>
          <w:sz w:val="22"/>
          <w:szCs w:val="22"/>
          <w:lang w:val="x-none" w:eastAsia="hi-IN"/>
        </w:rPr>
      </w:pPr>
      <w:r w:rsidRPr="00AB4980">
        <w:rPr>
          <w:iCs/>
          <w:sz w:val="22"/>
          <w:szCs w:val="22"/>
          <w:lang w:val="x-none"/>
        </w:rPr>
        <w:t xml:space="preserve">W przypadku zawarcia </w:t>
      </w:r>
      <w:r w:rsidRPr="00AB4980">
        <w:rPr>
          <w:iCs/>
          <w:sz w:val="22"/>
          <w:szCs w:val="22"/>
        </w:rPr>
        <w:t>u</w:t>
      </w:r>
      <w:r w:rsidRPr="00AB4980">
        <w:rPr>
          <w:iCs/>
          <w:sz w:val="22"/>
          <w:szCs w:val="22"/>
          <w:lang w:val="x-none"/>
        </w:rPr>
        <w:t xml:space="preserve">mowy o podwykonawstwo Wykonawca, Podwykonawca lub dalszy Podwykonawca jest zobowiązany do zapłaty wynagrodzenia należnego Podwykonawcy lub dalszemu Podwykonawcy </w:t>
      </w:r>
      <w:r w:rsidRPr="00AB4980">
        <w:rPr>
          <w:iCs/>
          <w:sz w:val="22"/>
          <w:szCs w:val="22"/>
          <w:lang w:val="x-none"/>
        </w:rPr>
        <w:br/>
        <w:t>z zachowaniem terminów określonych tą umową.</w:t>
      </w:r>
    </w:p>
    <w:p w14:paraId="78C45427" w14:textId="77777777" w:rsidR="0068725E" w:rsidRPr="00AB4980" w:rsidRDefault="0068725E">
      <w:pPr>
        <w:numPr>
          <w:ilvl w:val="0"/>
          <w:numId w:val="64"/>
        </w:numPr>
        <w:tabs>
          <w:tab w:val="left" w:pos="283"/>
        </w:tabs>
        <w:ind w:right="15"/>
        <w:jc w:val="both"/>
        <w:rPr>
          <w:iCs/>
          <w:sz w:val="22"/>
          <w:szCs w:val="22"/>
        </w:rPr>
      </w:pPr>
      <w:r w:rsidRPr="00AB4980">
        <w:rPr>
          <w:iCs/>
          <w:sz w:val="22"/>
          <w:szCs w:val="22"/>
          <w:lang w:val="x-none"/>
        </w:rPr>
        <w:t xml:space="preserve">Zamawiający, może żądać od Wykonawcy zmiany lub odsunięcia Podwykonawcy lub dalszego Podwykonawcy od wykonywania świadczeń w zakresie realizacji przedmiotu </w:t>
      </w:r>
      <w:r w:rsidRPr="00AB4980">
        <w:rPr>
          <w:iCs/>
          <w:sz w:val="22"/>
          <w:szCs w:val="22"/>
        </w:rPr>
        <w:t>u</w:t>
      </w:r>
      <w:r w:rsidRPr="00AB4980">
        <w:rPr>
          <w:iCs/>
          <w:sz w:val="22"/>
          <w:szCs w:val="22"/>
          <w:lang w:val="x-none"/>
        </w:rPr>
        <w:t xml:space="preserve">mowy, jeżeli sprzęt techniczny, osoby i kwalifikacje, którymi dysponuje Podwykonawca lub dalszy Podwykonawca, nie spełniają warunków lub wymagań dotyczących podwykonawstwa, określonych </w:t>
      </w:r>
      <w:r w:rsidRPr="00AB4980">
        <w:rPr>
          <w:iCs/>
          <w:sz w:val="22"/>
          <w:szCs w:val="22"/>
        </w:rPr>
        <w:t>u</w:t>
      </w:r>
      <w:r w:rsidRPr="00AB4980">
        <w:rPr>
          <w:iCs/>
          <w:sz w:val="22"/>
          <w:szCs w:val="22"/>
          <w:lang w:val="x-none"/>
        </w:rPr>
        <w:t xml:space="preserve">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w:t>
      </w:r>
      <w:r w:rsidRPr="00AB4980">
        <w:rPr>
          <w:iCs/>
          <w:sz w:val="22"/>
          <w:szCs w:val="22"/>
        </w:rPr>
        <w:t>t</w:t>
      </w:r>
      <w:r w:rsidRPr="00AB4980">
        <w:rPr>
          <w:iCs/>
          <w:sz w:val="22"/>
          <w:szCs w:val="22"/>
          <w:lang w:val="x-none"/>
        </w:rPr>
        <w:t xml:space="preserve">erenu budowy, jeżeli działania Podwykonawcy lub dalszego Podwykonawcy na </w:t>
      </w:r>
      <w:r w:rsidRPr="00AB4980">
        <w:rPr>
          <w:iCs/>
          <w:sz w:val="22"/>
          <w:szCs w:val="22"/>
        </w:rPr>
        <w:t>t</w:t>
      </w:r>
      <w:r w:rsidRPr="00AB4980">
        <w:rPr>
          <w:iCs/>
          <w:sz w:val="22"/>
          <w:szCs w:val="22"/>
          <w:lang w:val="x-none"/>
        </w:rPr>
        <w:t xml:space="preserve">erenie budowy naruszają postanowienia niniejszej </w:t>
      </w:r>
      <w:r w:rsidRPr="00AB4980">
        <w:rPr>
          <w:iCs/>
          <w:sz w:val="22"/>
          <w:szCs w:val="22"/>
        </w:rPr>
        <w:t>u</w:t>
      </w:r>
      <w:r w:rsidRPr="00AB4980">
        <w:rPr>
          <w:iCs/>
          <w:sz w:val="22"/>
          <w:szCs w:val="22"/>
          <w:lang w:val="x-none"/>
        </w:rPr>
        <w:t>mowy.</w:t>
      </w:r>
    </w:p>
    <w:p w14:paraId="3C3C5D53" w14:textId="77777777" w:rsidR="00890F4D" w:rsidRDefault="00890F4D">
      <w:pPr>
        <w:spacing w:before="120" w:after="120"/>
        <w:jc w:val="center"/>
        <w:rPr>
          <w:b/>
        </w:rPr>
      </w:pPr>
    </w:p>
    <w:p w14:paraId="72D50008" w14:textId="77777777" w:rsidR="00890F4D" w:rsidRDefault="00000000">
      <w:pPr>
        <w:spacing w:before="120" w:after="120"/>
        <w:jc w:val="center"/>
        <w:rPr>
          <w:b/>
          <w:sz w:val="22"/>
          <w:szCs w:val="22"/>
        </w:rPr>
      </w:pPr>
      <w:r>
        <w:rPr>
          <w:b/>
          <w:sz w:val="22"/>
          <w:szCs w:val="22"/>
        </w:rPr>
        <w:t>§ 4</w:t>
      </w:r>
    </w:p>
    <w:p w14:paraId="282CFFF5" w14:textId="6C741BE3" w:rsidR="00F607DD" w:rsidRDefault="00F607DD" w:rsidP="00F607DD">
      <w:pPr>
        <w:spacing w:before="240"/>
        <w:jc w:val="center"/>
        <w:rPr>
          <w:b/>
          <w:sz w:val="24"/>
          <w:szCs w:val="24"/>
        </w:rPr>
      </w:pPr>
      <w:r>
        <w:rPr>
          <w:b/>
          <w:sz w:val="24"/>
          <w:szCs w:val="24"/>
        </w:rPr>
        <w:t>WYMOGI ZWIĄZANE Z ZATRUDNIENIEM NA UMOWĘ O PRACĘ</w:t>
      </w:r>
    </w:p>
    <w:p w14:paraId="0AE24736" w14:textId="77777777" w:rsidR="00AB4980" w:rsidRDefault="00AB4980" w:rsidP="00AB4980">
      <w:pPr>
        <w:pStyle w:val="Akapitzlist"/>
        <w:overflowPunct w:val="0"/>
        <w:autoSpaceDE w:val="0"/>
        <w:autoSpaceDN w:val="0"/>
        <w:spacing w:line="276" w:lineRule="auto"/>
        <w:ind w:left="0"/>
        <w:jc w:val="both"/>
        <w:textAlignment w:val="baseline"/>
        <w:rPr>
          <w:sz w:val="22"/>
          <w:szCs w:val="22"/>
        </w:rPr>
      </w:pPr>
    </w:p>
    <w:p w14:paraId="67DCD21C" w14:textId="77777777" w:rsidR="00AB4980" w:rsidRDefault="00AB4980" w:rsidP="00AB4980">
      <w:pPr>
        <w:overflowPunct w:val="0"/>
        <w:autoSpaceDE w:val="0"/>
        <w:autoSpaceDN w:val="0"/>
        <w:jc w:val="both"/>
        <w:textAlignment w:val="baseline"/>
        <w:rPr>
          <w:sz w:val="22"/>
          <w:szCs w:val="22"/>
        </w:rPr>
      </w:pPr>
      <w:r>
        <w:rPr>
          <w:sz w:val="22"/>
          <w:szCs w:val="22"/>
        </w:rPr>
        <w:t>1.</w:t>
      </w:r>
      <w:r w:rsidR="00F607DD" w:rsidRPr="00AB4980">
        <w:rPr>
          <w:sz w:val="22"/>
          <w:szCs w:val="22"/>
        </w:rPr>
        <w:t xml:space="preserve">Wykonawca lub Podwykonawca </w:t>
      </w:r>
      <w:r w:rsidR="00C10949" w:rsidRPr="00AB4980">
        <w:rPr>
          <w:sz w:val="22"/>
          <w:szCs w:val="22"/>
        </w:rPr>
        <w:t>(</w:t>
      </w:r>
      <w:r w:rsidR="001B1FB4" w:rsidRPr="00AB4980">
        <w:rPr>
          <w:sz w:val="22"/>
          <w:szCs w:val="22"/>
        </w:rPr>
        <w:t>wszędzie,</w:t>
      </w:r>
      <w:r w:rsidR="00F607DD" w:rsidRPr="00AB4980">
        <w:rPr>
          <w:sz w:val="22"/>
          <w:szCs w:val="22"/>
        </w:rPr>
        <w:t xml:space="preserve"> gdzie mowa jest o Podwykonawcy rozumie się przez to także dalszego Podwykonawcę) jest obowiązany do zatrudnienia na podstawie umowy o pracę w rozumieniu ustawy z dnia 26 czerwca 1974 roku Kodeks pracy (tekst jedn. Dz. U. z 2019 roku, poz. 1040 z późn. zm.) osób wykonujących wskazane przez Zamawiającego w SWZ rodzaje czynności w zakresie realizacji zamówienia. </w:t>
      </w:r>
    </w:p>
    <w:p w14:paraId="616420E2" w14:textId="360E90FC" w:rsidR="00F607DD" w:rsidRPr="00AB4980" w:rsidRDefault="00F607DD" w:rsidP="00AB4980">
      <w:pPr>
        <w:overflowPunct w:val="0"/>
        <w:autoSpaceDE w:val="0"/>
        <w:autoSpaceDN w:val="0"/>
        <w:jc w:val="both"/>
        <w:textAlignment w:val="baseline"/>
        <w:rPr>
          <w:sz w:val="22"/>
          <w:szCs w:val="22"/>
        </w:rPr>
      </w:pPr>
      <w:r w:rsidRPr="00AB4980">
        <w:rPr>
          <w:sz w:val="22"/>
          <w:szCs w:val="22"/>
        </w:rPr>
        <w:br/>
        <w:t>2.</w:t>
      </w:r>
      <w:r w:rsidR="00F7514B" w:rsidRPr="00AB4980">
        <w:rPr>
          <w:sz w:val="22"/>
          <w:szCs w:val="22"/>
        </w:rPr>
        <w:t xml:space="preserve"> </w:t>
      </w:r>
      <w:r w:rsidRPr="00AB4980">
        <w:rPr>
          <w:sz w:val="22"/>
          <w:szCs w:val="22"/>
        </w:rPr>
        <w:t>Wykonawca lub Podwykonawca na każde żądanie Zamawiającego lub uprawnionego podmiotu, przez cały okres realizacji niniejszej umowy, będzie zobowiązany składać Zamawiającemu:</w:t>
      </w:r>
    </w:p>
    <w:p w14:paraId="32591322" w14:textId="77777777" w:rsidR="00F607DD" w:rsidRPr="00F607DD" w:rsidRDefault="00F607DD" w:rsidP="00AB4980">
      <w:pPr>
        <w:pStyle w:val="Standard"/>
        <w:spacing w:after="0" w:line="240" w:lineRule="auto"/>
        <w:jc w:val="both"/>
        <w:rPr>
          <w:rFonts w:ascii="Times New Roman" w:hAnsi="Times New Roman"/>
        </w:rPr>
      </w:pPr>
      <w:r w:rsidRPr="00F607DD">
        <w:rPr>
          <w:rFonts w:ascii="Times New Roman" w:hAnsi="Times New Roman"/>
        </w:rPr>
        <w:t>- oświadczenia zatrudnionego pracownika,</w:t>
      </w:r>
    </w:p>
    <w:p w14:paraId="1E3FBB85" w14:textId="77777777" w:rsidR="00F607DD" w:rsidRPr="00F607DD" w:rsidRDefault="00F607DD" w:rsidP="00AB4980">
      <w:pPr>
        <w:pStyle w:val="Standard"/>
        <w:spacing w:after="0" w:line="240" w:lineRule="auto"/>
        <w:jc w:val="both"/>
        <w:rPr>
          <w:rFonts w:ascii="Times New Roman" w:hAnsi="Times New Roman"/>
        </w:rPr>
      </w:pPr>
      <w:r w:rsidRPr="00F607DD">
        <w:rPr>
          <w:rFonts w:ascii="Times New Roman" w:hAnsi="Times New Roman"/>
        </w:rPr>
        <w:t>- oświadczenia Wykonawcy lub Podwykonawcy o zatrudnieniu pracownika na podstawie umowy o pracę,</w:t>
      </w:r>
    </w:p>
    <w:p w14:paraId="0E09B1B0" w14:textId="77777777" w:rsidR="00F607DD" w:rsidRDefault="00F607DD" w:rsidP="00AB4980">
      <w:pPr>
        <w:pStyle w:val="Standard"/>
        <w:spacing w:after="0" w:line="240" w:lineRule="auto"/>
        <w:jc w:val="both"/>
        <w:rPr>
          <w:rFonts w:ascii="Times New Roman" w:hAnsi="Times New Roman"/>
        </w:rPr>
      </w:pPr>
      <w:r w:rsidRPr="00F607DD">
        <w:rPr>
          <w:rFonts w:ascii="Times New Roman" w:hAnsi="Times New Roman"/>
        </w:rPr>
        <w:lastRenderedPageBreak/>
        <w:t>- innych dokumentów − zawierających informacje, w tym dane osobowe, niezbędne do weryfikacji zatrudnienia na podstawie umowy o pracę, w szczególności imię i nazwisko zatrudnionego pracownika, datę zawarcia umowy o pracę, wymiar etatu rodzaj umowy o pracę i zakres obowiązków pracownika;</w:t>
      </w:r>
    </w:p>
    <w:p w14:paraId="3D4B7667" w14:textId="77777777" w:rsidR="00AB4980" w:rsidRPr="00F607DD" w:rsidRDefault="00AB4980" w:rsidP="00AB4980">
      <w:pPr>
        <w:pStyle w:val="Standard"/>
        <w:spacing w:after="0" w:line="240" w:lineRule="auto"/>
        <w:jc w:val="both"/>
        <w:rPr>
          <w:rFonts w:ascii="Times New Roman" w:hAnsi="Times New Roman"/>
        </w:rPr>
      </w:pPr>
    </w:p>
    <w:p w14:paraId="5416846B" w14:textId="65186006" w:rsidR="00F607DD" w:rsidRDefault="00F607DD" w:rsidP="00AB4980">
      <w:pPr>
        <w:overflowPunct w:val="0"/>
        <w:autoSpaceDE w:val="0"/>
        <w:autoSpaceDN w:val="0"/>
        <w:jc w:val="both"/>
        <w:textAlignment w:val="baseline"/>
        <w:rPr>
          <w:sz w:val="22"/>
          <w:szCs w:val="22"/>
        </w:rPr>
      </w:pPr>
      <w:r w:rsidRPr="00F607DD">
        <w:rPr>
          <w:sz w:val="22"/>
          <w:szCs w:val="22"/>
        </w:rPr>
        <w:t>3.</w:t>
      </w:r>
      <w:r w:rsidR="00F7514B">
        <w:rPr>
          <w:sz w:val="22"/>
          <w:szCs w:val="22"/>
        </w:rPr>
        <w:t xml:space="preserve"> </w:t>
      </w:r>
      <w:r w:rsidRPr="00F607DD">
        <w:rPr>
          <w:sz w:val="22"/>
          <w:szCs w:val="22"/>
        </w:rPr>
        <w:t xml:space="preserve">Oświadczenie, o którym mowa w ust. 2 powyżej, Wykonawca lub Podwykonawca przedkłada w terminie określonym przez Zamawiającego, nie krótszym jednak niż 7 dni. </w:t>
      </w:r>
    </w:p>
    <w:p w14:paraId="0862B736" w14:textId="77777777" w:rsidR="00AB4980" w:rsidRPr="00F607DD" w:rsidRDefault="00AB4980" w:rsidP="00AB4980">
      <w:pPr>
        <w:overflowPunct w:val="0"/>
        <w:autoSpaceDE w:val="0"/>
        <w:autoSpaceDN w:val="0"/>
        <w:jc w:val="both"/>
        <w:textAlignment w:val="baseline"/>
        <w:rPr>
          <w:sz w:val="22"/>
          <w:szCs w:val="22"/>
        </w:rPr>
      </w:pPr>
    </w:p>
    <w:p w14:paraId="7EE2D0DD" w14:textId="77777777" w:rsidR="00F607DD" w:rsidRPr="00F607DD" w:rsidRDefault="00F607DD" w:rsidP="00AB4980">
      <w:pPr>
        <w:overflowPunct w:val="0"/>
        <w:autoSpaceDE w:val="0"/>
        <w:autoSpaceDN w:val="0"/>
        <w:jc w:val="both"/>
        <w:textAlignment w:val="baseline"/>
        <w:rPr>
          <w:sz w:val="22"/>
          <w:szCs w:val="22"/>
        </w:rPr>
      </w:pPr>
      <w:r w:rsidRPr="00F607DD">
        <w:rPr>
          <w:sz w:val="22"/>
          <w:szCs w:val="22"/>
        </w:rPr>
        <w:t xml:space="preserve">4. Zamawiający ma prawo żądania, w każdym czasie, w trakcie realizacji niniejszej umowy, przedstawienia mu poświadczonych za zgodność z oryginałem kopii zanonimizowanych umów o pracę łączących Wykonawcę lub Podwykonawcę z osobami, o których mowa w ust. 1 powyżej, z możliwością identyfikacji: imię i nazwisko zatrudnionego pracownika, rodzaju umowy, daty jej zawarcia oraz wymiaru etatu, a także zakresu obowiązków pracownika. Wykonawca lub Podwykonawca jest zobowiązany dostarczyć Zamawiającemu stosowne dokumenty najpóźniej w terminie 7 dni od dnia otrzymania takiego pisemnego żądania Zamawiającego. </w:t>
      </w:r>
    </w:p>
    <w:p w14:paraId="7B3EDE29" w14:textId="77777777" w:rsidR="00AB4980" w:rsidRDefault="00AB4980" w:rsidP="00AB4980">
      <w:pPr>
        <w:overflowPunct w:val="0"/>
        <w:autoSpaceDE w:val="0"/>
        <w:autoSpaceDN w:val="0"/>
        <w:jc w:val="both"/>
        <w:textAlignment w:val="baseline"/>
        <w:rPr>
          <w:sz w:val="22"/>
          <w:szCs w:val="22"/>
        </w:rPr>
      </w:pPr>
    </w:p>
    <w:p w14:paraId="5E739FE0" w14:textId="1DF280AB" w:rsidR="00F607DD" w:rsidRPr="00F607DD" w:rsidRDefault="00F607DD" w:rsidP="00AB4980">
      <w:pPr>
        <w:overflowPunct w:val="0"/>
        <w:autoSpaceDE w:val="0"/>
        <w:autoSpaceDN w:val="0"/>
        <w:jc w:val="both"/>
        <w:textAlignment w:val="baseline"/>
        <w:rPr>
          <w:sz w:val="22"/>
          <w:szCs w:val="22"/>
        </w:rPr>
      </w:pPr>
      <w:r w:rsidRPr="00F607DD">
        <w:rPr>
          <w:sz w:val="22"/>
          <w:szCs w:val="22"/>
        </w:rPr>
        <w:t>5.</w:t>
      </w:r>
      <w:r w:rsidR="00F7514B">
        <w:rPr>
          <w:sz w:val="22"/>
          <w:szCs w:val="22"/>
        </w:rPr>
        <w:t xml:space="preserve"> </w:t>
      </w:r>
      <w:r w:rsidRPr="00F607DD">
        <w:rPr>
          <w:sz w:val="22"/>
          <w:szCs w:val="22"/>
        </w:rPr>
        <w:t>Wykonawca lub Podwykonawca na każde pisemne żądanie Zamawiającego, w terminie 7 dni od dnia otrzymania takiego wezwania, przedkładał będzie Zamawiającemu raport stanu i sposobu zatrudnienia osób, o których mowa w ust. 1.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154FF7AA" w14:textId="77777777" w:rsidR="00AB4980" w:rsidRDefault="00AB4980" w:rsidP="00AB4980">
      <w:pPr>
        <w:overflowPunct w:val="0"/>
        <w:autoSpaceDE w:val="0"/>
        <w:autoSpaceDN w:val="0"/>
        <w:jc w:val="both"/>
        <w:textAlignment w:val="baseline"/>
        <w:rPr>
          <w:sz w:val="22"/>
          <w:szCs w:val="22"/>
        </w:rPr>
      </w:pPr>
    </w:p>
    <w:p w14:paraId="14C93C4E" w14:textId="35DDB405" w:rsidR="00F607DD" w:rsidRPr="00F607DD" w:rsidRDefault="00F607DD" w:rsidP="00AB4980">
      <w:pPr>
        <w:overflowPunct w:val="0"/>
        <w:autoSpaceDE w:val="0"/>
        <w:autoSpaceDN w:val="0"/>
        <w:jc w:val="both"/>
        <w:textAlignment w:val="baseline"/>
        <w:rPr>
          <w:sz w:val="22"/>
          <w:szCs w:val="22"/>
        </w:rPr>
      </w:pPr>
      <w:r w:rsidRPr="00F607DD">
        <w:rPr>
          <w:sz w:val="22"/>
          <w:szCs w:val="22"/>
        </w:rPr>
        <w:t>6.</w:t>
      </w:r>
      <w:r w:rsidR="00F7514B">
        <w:rPr>
          <w:sz w:val="22"/>
          <w:szCs w:val="22"/>
        </w:rPr>
        <w:t xml:space="preserve"> </w:t>
      </w:r>
      <w:r w:rsidRPr="00F607DD">
        <w:rPr>
          <w:sz w:val="22"/>
          <w:szCs w:val="22"/>
        </w:rPr>
        <w:t xml:space="preserve">Wykonawca lub Podwykonawca może zastąpić osobę lub osoby zatrudnione zgodnie z ust. 1 powyżej, wyłącznie pod warunkiem spełnienia wszystkich wymagań co do sposobu zatrudnienia nowego pracownika na cały okres niniejszej umowy, aż do podpisania protokołu odbioru końcowego przez Zamawiającego.  </w:t>
      </w:r>
    </w:p>
    <w:p w14:paraId="323EA687" w14:textId="77777777" w:rsidR="00AB4980" w:rsidRDefault="00AB4980" w:rsidP="00AB4980">
      <w:pPr>
        <w:overflowPunct w:val="0"/>
        <w:autoSpaceDE w:val="0"/>
        <w:autoSpaceDN w:val="0"/>
        <w:jc w:val="both"/>
        <w:textAlignment w:val="baseline"/>
        <w:rPr>
          <w:sz w:val="22"/>
          <w:szCs w:val="22"/>
        </w:rPr>
      </w:pPr>
    </w:p>
    <w:p w14:paraId="071B2D58" w14:textId="37DCF20D" w:rsidR="00F607DD" w:rsidRPr="00F607DD" w:rsidRDefault="00F607DD" w:rsidP="00AB4980">
      <w:pPr>
        <w:overflowPunct w:val="0"/>
        <w:autoSpaceDE w:val="0"/>
        <w:autoSpaceDN w:val="0"/>
        <w:jc w:val="both"/>
        <w:textAlignment w:val="baseline"/>
        <w:rPr>
          <w:sz w:val="22"/>
          <w:szCs w:val="22"/>
        </w:rPr>
      </w:pPr>
      <w:r w:rsidRPr="00F607DD">
        <w:rPr>
          <w:sz w:val="22"/>
          <w:szCs w:val="22"/>
        </w:rPr>
        <w:t>7.</w:t>
      </w:r>
      <w:r w:rsidR="00F7514B">
        <w:rPr>
          <w:sz w:val="22"/>
          <w:szCs w:val="22"/>
        </w:rPr>
        <w:t xml:space="preserve"> </w:t>
      </w:r>
      <w:r w:rsidRPr="00F607DD">
        <w:rPr>
          <w:sz w:val="22"/>
          <w:szCs w:val="22"/>
        </w:rPr>
        <w:t>Zamawiający może również zlecić przeprowadzenie kontroli, celem ustalenia spełniania przez Wykonawcę lub Podwykonawcę obowiązku, o którym mowa w ust. 1 i nast. powyżej, na Terenie Budowy przez:</w:t>
      </w:r>
    </w:p>
    <w:p w14:paraId="38A73481" w14:textId="77777777" w:rsidR="00F607DD" w:rsidRPr="00F607DD" w:rsidRDefault="00F607DD" w:rsidP="00AB4980">
      <w:pPr>
        <w:overflowPunct w:val="0"/>
        <w:autoSpaceDE w:val="0"/>
        <w:autoSpaceDN w:val="0"/>
        <w:jc w:val="both"/>
        <w:textAlignment w:val="baseline"/>
        <w:rPr>
          <w:sz w:val="22"/>
          <w:szCs w:val="22"/>
        </w:rPr>
      </w:pPr>
      <w:r w:rsidRPr="00F607DD">
        <w:rPr>
          <w:sz w:val="22"/>
          <w:szCs w:val="22"/>
        </w:rPr>
        <w:t>a) Przedstawicieli Zamawiającego lub upoważnione przez Zamawiającego osoby trzecie;</w:t>
      </w:r>
    </w:p>
    <w:p w14:paraId="019600CC" w14:textId="4CA2783C" w:rsidR="00F607DD" w:rsidRPr="00F607DD" w:rsidRDefault="00F607DD" w:rsidP="00AB4980">
      <w:pPr>
        <w:overflowPunct w:val="0"/>
        <w:autoSpaceDE w:val="0"/>
        <w:autoSpaceDN w:val="0"/>
        <w:jc w:val="both"/>
        <w:textAlignment w:val="baseline"/>
        <w:rPr>
          <w:sz w:val="22"/>
          <w:szCs w:val="22"/>
        </w:rPr>
      </w:pPr>
      <w:r w:rsidRPr="00F607DD">
        <w:rPr>
          <w:sz w:val="22"/>
          <w:szCs w:val="22"/>
        </w:rPr>
        <w:t>b)</w:t>
      </w:r>
      <w:r w:rsidR="00F7514B">
        <w:rPr>
          <w:sz w:val="22"/>
          <w:szCs w:val="22"/>
        </w:rPr>
        <w:t xml:space="preserve"> </w:t>
      </w:r>
      <w:r w:rsidRPr="00F607DD">
        <w:rPr>
          <w:sz w:val="22"/>
          <w:szCs w:val="22"/>
        </w:rPr>
        <w:t>Państwową Inspekcję Pracy, gdy Zamawiający poweźmie wątpliwość co do sposobu zatrudniania osób.</w:t>
      </w:r>
    </w:p>
    <w:p w14:paraId="300A9AB8" w14:textId="77777777" w:rsidR="00F607DD" w:rsidRDefault="00F607DD" w:rsidP="00F607DD">
      <w:pPr>
        <w:spacing w:before="120" w:after="120"/>
        <w:jc w:val="center"/>
        <w:rPr>
          <w:b/>
          <w:sz w:val="22"/>
          <w:szCs w:val="22"/>
        </w:rPr>
      </w:pPr>
    </w:p>
    <w:p w14:paraId="77F3FE28" w14:textId="36CBE5AB" w:rsidR="00F607DD" w:rsidRDefault="00F607DD" w:rsidP="00F607DD">
      <w:pPr>
        <w:spacing w:before="120" w:after="120"/>
        <w:jc w:val="center"/>
        <w:rPr>
          <w:b/>
          <w:sz w:val="22"/>
          <w:szCs w:val="22"/>
        </w:rPr>
      </w:pPr>
      <w:r>
        <w:rPr>
          <w:b/>
          <w:sz w:val="22"/>
          <w:szCs w:val="22"/>
        </w:rPr>
        <w:t>§ 5</w:t>
      </w:r>
    </w:p>
    <w:p w14:paraId="706F2CA9" w14:textId="77777777" w:rsidR="00890F4D" w:rsidRDefault="00000000">
      <w:pPr>
        <w:pStyle w:val="Akapitzlist"/>
        <w:spacing w:before="120" w:after="120"/>
        <w:ind w:left="0"/>
        <w:jc w:val="center"/>
        <w:rPr>
          <w:b/>
          <w:sz w:val="22"/>
          <w:szCs w:val="22"/>
        </w:rPr>
      </w:pPr>
      <w:r>
        <w:rPr>
          <w:b/>
          <w:sz w:val="22"/>
          <w:szCs w:val="22"/>
        </w:rPr>
        <w:t>WYNAGRODZENIE</w:t>
      </w:r>
    </w:p>
    <w:p w14:paraId="7411560A" w14:textId="77777777" w:rsidR="00890F4D" w:rsidRDefault="00890F4D">
      <w:pPr>
        <w:pStyle w:val="Akapitzlist"/>
        <w:spacing w:before="120" w:after="120"/>
        <w:ind w:left="0"/>
        <w:jc w:val="both"/>
        <w:rPr>
          <w:b/>
          <w:sz w:val="22"/>
          <w:szCs w:val="22"/>
        </w:rPr>
      </w:pPr>
    </w:p>
    <w:p w14:paraId="581EA735" w14:textId="77777777" w:rsidR="00890F4D" w:rsidRDefault="00000000">
      <w:pPr>
        <w:pStyle w:val="Akapitzlist"/>
        <w:numPr>
          <w:ilvl w:val="0"/>
          <w:numId w:val="41"/>
        </w:numPr>
        <w:spacing w:before="120" w:after="120"/>
        <w:ind w:left="426" w:hanging="284"/>
        <w:contextualSpacing w:val="0"/>
        <w:jc w:val="both"/>
        <w:rPr>
          <w:color w:val="FF0000"/>
          <w:sz w:val="22"/>
          <w:szCs w:val="22"/>
        </w:rPr>
      </w:pPr>
      <w:r>
        <w:rPr>
          <w:sz w:val="22"/>
          <w:szCs w:val="22"/>
        </w:rPr>
        <w:t>Wysokość i zasady rozliczenia wynagrodzenia Wykonawcy określone są następująco:</w:t>
      </w:r>
    </w:p>
    <w:p w14:paraId="2B01738C" w14:textId="77777777" w:rsidR="00890F4D" w:rsidRDefault="00000000">
      <w:pPr>
        <w:pStyle w:val="Akapitzlist"/>
        <w:numPr>
          <w:ilvl w:val="0"/>
          <w:numId w:val="42"/>
        </w:numPr>
        <w:spacing w:before="120" w:after="120"/>
        <w:contextualSpacing w:val="0"/>
        <w:jc w:val="both"/>
        <w:rPr>
          <w:sz w:val="22"/>
          <w:szCs w:val="22"/>
        </w:rPr>
      </w:pPr>
      <w:r>
        <w:rPr>
          <w:sz w:val="22"/>
          <w:szCs w:val="22"/>
        </w:rPr>
        <w:t>Za prawidłowe wykonanie Przedmiotu Umowy, Wykonawca otrzyma wynagrodzenie ryczałtowe w kwocie ………………..</w:t>
      </w:r>
      <w:r>
        <w:rPr>
          <w:color w:val="FFC000"/>
          <w:sz w:val="22"/>
          <w:szCs w:val="22"/>
        </w:rPr>
        <w:t xml:space="preserve"> </w:t>
      </w:r>
      <w:r>
        <w:rPr>
          <w:sz w:val="22"/>
          <w:szCs w:val="22"/>
        </w:rPr>
        <w:t>złotych netto (słownie: ………………………), powiększone o podatek VAT w stawce…..%, w wysokości…………………….. (słownie:………………………)co daje kwotę brutto ………………… złotych (słownie:…………………………….).</w:t>
      </w:r>
    </w:p>
    <w:p w14:paraId="1CB7ED70" w14:textId="562B3343" w:rsidR="00890F4D" w:rsidRDefault="00000000">
      <w:pPr>
        <w:pStyle w:val="Akapitzlist"/>
        <w:numPr>
          <w:ilvl w:val="0"/>
          <w:numId w:val="12"/>
        </w:numPr>
        <w:spacing w:before="120" w:after="120"/>
        <w:ind w:left="567" w:hanging="283"/>
        <w:contextualSpacing w:val="0"/>
        <w:jc w:val="both"/>
        <w:rPr>
          <w:sz w:val="22"/>
          <w:szCs w:val="22"/>
        </w:rPr>
      </w:pPr>
      <w:r>
        <w:rPr>
          <w:sz w:val="22"/>
          <w:szCs w:val="22"/>
        </w:rPr>
        <w:t xml:space="preserve">W przypadku wystąpienia potrzeby realizacji robót dodatkowych lub zamiennych, wymienionych w § 1 ust. </w:t>
      </w:r>
      <w:r w:rsidR="00221988">
        <w:rPr>
          <w:sz w:val="22"/>
          <w:szCs w:val="22"/>
        </w:rPr>
        <w:t>5</w:t>
      </w:r>
      <w:r>
        <w:rPr>
          <w:sz w:val="22"/>
          <w:szCs w:val="22"/>
        </w:rPr>
        <w:t xml:space="preserve"> Umowy</w:t>
      </w:r>
      <w:r>
        <w:rPr>
          <w:rFonts w:eastAsia="Calibri"/>
          <w:bCs/>
          <w:sz w:val="22"/>
          <w:szCs w:val="22"/>
        </w:rPr>
        <w:t xml:space="preserve"> </w:t>
      </w:r>
      <w:r>
        <w:rPr>
          <w:bCs/>
          <w:sz w:val="22"/>
          <w:szCs w:val="22"/>
        </w:rPr>
        <w:t>wynagrodzenie za te prace ustalone zostanie na podstawie zweryfikowanego i zatwierdzonego przez Zamawiającego kosztorysu sporządzonego przez Wykonawcę;</w:t>
      </w:r>
    </w:p>
    <w:p w14:paraId="571CA340" w14:textId="77777777" w:rsidR="00890F4D" w:rsidRDefault="00000000">
      <w:pPr>
        <w:pStyle w:val="Akapitzlist"/>
        <w:numPr>
          <w:ilvl w:val="0"/>
          <w:numId w:val="12"/>
        </w:numPr>
        <w:spacing w:before="120" w:after="120"/>
        <w:ind w:left="567" w:hanging="283"/>
        <w:contextualSpacing w:val="0"/>
        <w:jc w:val="both"/>
        <w:rPr>
          <w:sz w:val="22"/>
          <w:szCs w:val="22"/>
        </w:rPr>
      </w:pPr>
      <w:r>
        <w:rPr>
          <w:sz w:val="22"/>
          <w:szCs w:val="22"/>
        </w:rPr>
        <w:t xml:space="preserve">Wynagrodzenie ryczałtowe jest stałe i nie podlega zmianie przez cały okres realizacji Przedmiotu Umowy. </w:t>
      </w:r>
    </w:p>
    <w:p w14:paraId="00AFA59F" w14:textId="77777777" w:rsidR="00890F4D" w:rsidRDefault="00000000">
      <w:pPr>
        <w:spacing w:before="120" w:after="120"/>
        <w:ind w:left="567" w:hanging="283"/>
        <w:jc w:val="both"/>
        <w:rPr>
          <w:sz w:val="22"/>
          <w:szCs w:val="22"/>
        </w:rPr>
      </w:pPr>
      <w:r>
        <w:rPr>
          <w:sz w:val="22"/>
          <w:szCs w:val="22"/>
        </w:rPr>
        <w:t>d) Wynagrodzenie ryczałtowe, o którym mowa w lit. a), obejmuje również prace niewskazane bezpośrednio przez Zamawiającego, lecz konieczne do prawidłowej realizacji Przedmiotu Umowy.</w:t>
      </w:r>
    </w:p>
    <w:p w14:paraId="6D71704B" w14:textId="77777777" w:rsidR="00890F4D" w:rsidRDefault="00000000">
      <w:pPr>
        <w:pStyle w:val="Akapitzlist"/>
        <w:numPr>
          <w:ilvl w:val="0"/>
          <w:numId w:val="11"/>
        </w:numPr>
        <w:spacing w:before="120" w:after="120"/>
        <w:ind w:left="284" w:hanging="284"/>
        <w:contextualSpacing w:val="0"/>
        <w:jc w:val="both"/>
        <w:rPr>
          <w:sz w:val="22"/>
          <w:szCs w:val="22"/>
        </w:rPr>
      </w:pPr>
      <w:r>
        <w:rPr>
          <w:sz w:val="22"/>
          <w:szCs w:val="22"/>
        </w:rPr>
        <w:t>Wynagrodzenie określone w ust. 1:</w:t>
      </w:r>
    </w:p>
    <w:p w14:paraId="33EDDB8B" w14:textId="77777777" w:rsidR="00890F4D" w:rsidRDefault="00000000">
      <w:pPr>
        <w:numPr>
          <w:ilvl w:val="0"/>
          <w:numId w:val="43"/>
        </w:numPr>
        <w:spacing w:before="120" w:after="120"/>
        <w:ind w:left="993" w:hanging="426"/>
        <w:jc w:val="both"/>
        <w:rPr>
          <w:sz w:val="22"/>
          <w:szCs w:val="22"/>
        </w:rPr>
      </w:pPr>
      <w:r>
        <w:rPr>
          <w:sz w:val="22"/>
          <w:szCs w:val="22"/>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470C30E6" w14:textId="77777777" w:rsidR="00890F4D" w:rsidRDefault="00000000">
      <w:pPr>
        <w:numPr>
          <w:ilvl w:val="0"/>
          <w:numId w:val="13"/>
        </w:numPr>
        <w:spacing w:before="120" w:after="120"/>
        <w:ind w:left="993" w:hanging="426"/>
        <w:jc w:val="both"/>
        <w:rPr>
          <w:sz w:val="22"/>
          <w:szCs w:val="22"/>
        </w:rPr>
      </w:pPr>
      <w:r>
        <w:rPr>
          <w:sz w:val="22"/>
          <w:szCs w:val="22"/>
        </w:rPr>
        <w:lastRenderedPageBreak/>
        <w:t>obejmuje wszelkie opłaty, podatki, cła i inne daniny publiczne, jakie mogą mieć zastosowanie w związku z wykonaniem Przedmiotu Umowy,</w:t>
      </w:r>
    </w:p>
    <w:p w14:paraId="39BCB362" w14:textId="77777777" w:rsidR="00890F4D" w:rsidRDefault="00000000">
      <w:pPr>
        <w:numPr>
          <w:ilvl w:val="0"/>
          <w:numId w:val="13"/>
        </w:numPr>
        <w:spacing w:before="120" w:after="120"/>
        <w:ind w:left="993" w:hanging="426"/>
        <w:jc w:val="both"/>
        <w:rPr>
          <w:sz w:val="22"/>
          <w:szCs w:val="22"/>
        </w:rPr>
      </w:pPr>
      <w:r>
        <w:rPr>
          <w:sz w:val="22"/>
          <w:szCs w:val="22"/>
        </w:rPr>
        <w:t>jest stałe w tym sensie, że podlega zmianom jedynie w przypadkach przewidzianych postanowieniami Umowy lub powszechnie obowiązującymi przepisami prawa,</w:t>
      </w:r>
    </w:p>
    <w:p w14:paraId="173A898D" w14:textId="77777777" w:rsidR="00890F4D" w:rsidRDefault="00000000">
      <w:pPr>
        <w:numPr>
          <w:ilvl w:val="0"/>
          <w:numId w:val="13"/>
        </w:numPr>
        <w:spacing w:before="120" w:after="120"/>
        <w:ind w:left="993" w:hanging="426"/>
        <w:jc w:val="both"/>
        <w:rPr>
          <w:sz w:val="22"/>
          <w:szCs w:val="22"/>
        </w:rPr>
      </w:pPr>
      <w:r>
        <w:rPr>
          <w:sz w:val="22"/>
          <w:szCs w:val="22"/>
        </w:rPr>
        <w:t>jest płatne na podstawie faktur wystawionych po dokonaniu odbioru robót zgodnie z procedurą opisaną w §5 Umowy.</w:t>
      </w:r>
    </w:p>
    <w:p w14:paraId="3BBB9C9F" w14:textId="797DFDAC" w:rsidR="00890F4D" w:rsidRDefault="00000000">
      <w:pPr>
        <w:numPr>
          <w:ilvl w:val="0"/>
          <w:numId w:val="11"/>
        </w:numPr>
        <w:spacing w:before="120" w:after="120"/>
        <w:ind w:left="426" w:hanging="284"/>
        <w:jc w:val="both"/>
        <w:rPr>
          <w:sz w:val="22"/>
          <w:szCs w:val="22"/>
        </w:rPr>
      </w:pPr>
      <w:r>
        <w:rPr>
          <w:sz w:val="22"/>
          <w:szCs w:val="22"/>
        </w:rPr>
        <w:t>W przypadkach i na zasadach prawem przewidzianych Wykonawca ma prawo do naliczania i dochodzenia odsetek</w:t>
      </w:r>
      <w:r w:rsidR="00C13656">
        <w:rPr>
          <w:sz w:val="22"/>
          <w:szCs w:val="22"/>
        </w:rPr>
        <w:t>.</w:t>
      </w:r>
    </w:p>
    <w:p w14:paraId="277454A8" w14:textId="77777777" w:rsidR="00890F4D" w:rsidRDefault="00000000">
      <w:pPr>
        <w:numPr>
          <w:ilvl w:val="0"/>
          <w:numId w:val="11"/>
        </w:numPr>
        <w:spacing w:before="120" w:after="120"/>
        <w:ind w:left="426" w:hanging="284"/>
        <w:jc w:val="both"/>
        <w:rPr>
          <w:sz w:val="22"/>
          <w:szCs w:val="22"/>
        </w:rPr>
      </w:pPr>
      <w:r>
        <w:rPr>
          <w:sz w:val="22"/>
          <w:szCs w:val="22"/>
        </w:rPr>
        <w:t>Wynagrodzenie będzie płatne na podstawie:</w:t>
      </w:r>
    </w:p>
    <w:p w14:paraId="34E08327" w14:textId="19506523" w:rsidR="00890F4D" w:rsidRDefault="00000000">
      <w:pPr>
        <w:pStyle w:val="Akapitzlist"/>
        <w:numPr>
          <w:ilvl w:val="0"/>
          <w:numId w:val="44"/>
        </w:numPr>
        <w:spacing w:before="120" w:after="120"/>
        <w:contextualSpacing w:val="0"/>
        <w:jc w:val="both"/>
        <w:rPr>
          <w:sz w:val="22"/>
          <w:szCs w:val="22"/>
        </w:rPr>
      </w:pPr>
      <w:r>
        <w:rPr>
          <w:sz w:val="22"/>
          <w:szCs w:val="22"/>
        </w:rPr>
        <w:t xml:space="preserve">prawidłowo wystawionej przez Wykonawcę faktury częściowej lub końcowej po zakończeniu realizacji Przedmiotu Umowy i Odbiorze częściowym lub końcowym w terminie 30 dni od daty doręczenia Zamawiającemu faktury wraz z kompletem dokumentów wymienionych w ust. </w:t>
      </w:r>
      <w:r w:rsidR="00C13656">
        <w:rPr>
          <w:sz w:val="22"/>
          <w:szCs w:val="22"/>
        </w:rPr>
        <w:t>7 i 9</w:t>
      </w:r>
      <w:r>
        <w:rPr>
          <w:sz w:val="22"/>
          <w:szCs w:val="22"/>
        </w:rPr>
        <w:t>,</w:t>
      </w:r>
    </w:p>
    <w:p w14:paraId="24144C02" w14:textId="77777777" w:rsidR="00890F4D" w:rsidRPr="0068725E" w:rsidRDefault="00000000">
      <w:pPr>
        <w:pStyle w:val="Akapitzlist"/>
        <w:numPr>
          <w:ilvl w:val="0"/>
          <w:numId w:val="14"/>
        </w:numPr>
        <w:spacing w:before="120" w:after="120"/>
        <w:contextualSpacing w:val="0"/>
        <w:jc w:val="both"/>
        <w:rPr>
          <w:sz w:val="22"/>
          <w:szCs w:val="22"/>
        </w:rPr>
      </w:pPr>
      <w:r w:rsidRPr="0068725E">
        <w:rPr>
          <w:sz w:val="22"/>
          <w:szCs w:val="22"/>
        </w:rPr>
        <w:t>prawidłowo wystawionych faktur częściowych wystawianych przez Wykonawcę po zakończeniu robót objętych poszczególnym etapem prac w terminie 30 dni, licząc od daty doręczenia Zamawiającemu faktur wraz z kompletem dokumentów wymienionych w ust. 7 i 9.</w:t>
      </w:r>
    </w:p>
    <w:p w14:paraId="6126E512" w14:textId="6ABD02D5" w:rsidR="00890F4D" w:rsidRDefault="00000000">
      <w:pPr>
        <w:pStyle w:val="Akapitzlist"/>
        <w:numPr>
          <w:ilvl w:val="0"/>
          <w:numId w:val="11"/>
        </w:numPr>
        <w:spacing w:before="120" w:after="120"/>
        <w:ind w:left="426" w:hanging="284"/>
        <w:contextualSpacing w:val="0"/>
        <w:jc w:val="both"/>
        <w:rPr>
          <w:sz w:val="22"/>
          <w:szCs w:val="22"/>
        </w:rPr>
      </w:pPr>
      <w:r>
        <w:rPr>
          <w:sz w:val="22"/>
          <w:szCs w:val="22"/>
        </w:rPr>
        <w:t>Podstawę do wystawienia faktury częściowej będzie stanowił protokół częściowy odbioru elementów robót zgodny ze stanem zaawansowania robót podpisany przez przedstawicieli Zamawiającego i Wykonawcy bez zastrzeżeń.</w:t>
      </w:r>
    </w:p>
    <w:p w14:paraId="2C2EC0C0" w14:textId="1A347D70" w:rsidR="00890F4D" w:rsidRDefault="00000000">
      <w:pPr>
        <w:numPr>
          <w:ilvl w:val="0"/>
          <w:numId w:val="11"/>
        </w:numPr>
        <w:spacing w:before="120" w:after="120"/>
        <w:ind w:left="426" w:hanging="284"/>
        <w:jc w:val="both"/>
        <w:rPr>
          <w:sz w:val="22"/>
          <w:szCs w:val="22"/>
        </w:rPr>
      </w:pPr>
      <w:r>
        <w:rPr>
          <w:sz w:val="22"/>
          <w:szCs w:val="22"/>
        </w:rPr>
        <w:t>Podstawę do wystawienia faktury końcowej będzie stanowił protokół odbioru końcowego Przedmiotu Umowy podpisany przez przedstawicieli Zamawiającego i Wykonawcy bez zastrzeżeń.</w:t>
      </w:r>
    </w:p>
    <w:p w14:paraId="18A55E18" w14:textId="77777777" w:rsidR="00890F4D" w:rsidRDefault="00000000">
      <w:pPr>
        <w:pStyle w:val="Akapitzlist"/>
        <w:numPr>
          <w:ilvl w:val="0"/>
          <w:numId w:val="11"/>
        </w:numPr>
        <w:spacing w:before="120" w:after="120"/>
        <w:ind w:left="426" w:hanging="284"/>
        <w:contextualSpacing w:val="0"/>
        <w:jc w:val="both"/>
        <w:rPr>
          <w:sz w:val="22"/>
          <w:szCs w:val="22"/>
        </w:rPr>
      </w:pPr>
      <w:r>
        <w:rPr>
          <w:sz w:val="22"/>
          <w:szCs w:val="22"/>
        </w:rPr>
        <w:t>Rozliczenie pomiędzy Zamawiającym a Wykonawcą w części za prace wykonane przez Podwykonawcę nastąpi w terminie określonym w ust. 4 po dostarczeniu Zamawiającemu</w:t>
      </w:r>
      <w:r>
        <w:rPr>
          <w:b/>
          <w:sz w:val="22"/>
          <w:szCs w:val="22"/>
        </w:rPr>
        <w:t xml:space="preserve"> </w:t>
      </w:r>
      <w:r>
        <w:rPr>
          <w:sz w:val="22"/>
          <w:szCs w:val="22"/>
        </w:rPr>
        <w:t>do każdej faktury:</w:t>
      </w:r>
    </w:p>
    <w:p w14:paraId="1B17781E" w14:textId="77777777" w:rsidR="00890F4D" w:rsidRDefault="00000000">
      <w:pPr>
        <w:numPr>
          <w:ilvl w:val="0"/>
          <w:numId w:val="45"/>
        </w:numPr>
        <w:spacing w:before="120" w:after="120"/>
        <w:ind w:left="709" w:hanging="283"/>
        <w:jc w:val="both"/>
        <w:rPr>
          <w:sz w:val="22"/>
          <w:szCs w:val="22"/>
        </w:rPr>
      </w:pPr>
      <w:r>
        <w:rPr>
          <w:sz w:val="22"/>
          <w:szCs w:val="22"/>
        </w:rPr>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6E67CF9E" w14:textId="77777777" w:rsidR="00890F4D" w:rsidRDefault="00000000">
      <w:pPr>
        <w:numPr>
          <w:ilvl w:val="0"/>
          <w:numId w:val="15"/>
        </w:numPr>
        <w:spacing w:before="120" w:after="120"/>
        <w:ind w:left="709" w:hanging="283"/>
        <w:jc w:val="both"/>
        <w:rPr>
          <w:sz w:val="22"/>
          <w:szCs w:val="22"/>
        </w:rPr>
      </w:pPr>
      <w:r>
        <w:rPr>
          <w:sz w:val="22"/>
          <w:szCs w:val="22"/>
        </w:rPr>
        <w:t>kopii dokumentów potwierdzających dokonanie przez Wykonawcę zapłaty na rzecz Podwykonawcy,</w:t>
      </w:r>
    </w:p>
    <w:p w14:paraId="1F94CD7F" w14:textId="77777777" w:rsidR="00890F4D" w:rsidRDefault="00000000">
      <w:pPr>
        <w:numPr>
          <w:ilvl w:val="0"/>
          <w:numId w:val="15"/>
        </w:numPr>
        <w:spacing w:before="120" w:after="120"/>
        <w:ind w:left="709" w:hanging="283"/>
        <w:jc w:val="both"/>
        <w:rPr>
          <w:sz w:val="22"/>
          <w:szCs w:val="22"/>
        </w:rPr>
      </w:pPr>
      <w:r>
        <w:rPr>
          <w:sz w:val="22"/>
          <w:szCs w:val="22"/>
        </w:rPr>
        <w:t xml:space="preserve">oświadczenia o stanie rozliczeń Wykonawcy z Podwykonawcami ze szczególnym uwzględnieniem kwot, które pozostały jeszcze do zafakturowania przez Podwykonawców i zapłacenia przez Wykonawcę. </w:t>
      </w:r>
    </w:p>
    <w:p w14:paraId="2A9C4699" w14:textId="77777777" w:rsidR="00890F4D" w:rsidRDefault="00000000">
      <w:pPr>
        <w:numPr>
          <w:ilvl w:val="0"/>
          <w:numId w:val="11"/>
        </w:numPr>
        <w:spacing w:before="120" w:after="120"/>
        <w:ind w:left="426" w:hanging="284"/>
        <w:jc w:val="both"/>
        <w:rPr>
          <w:sz w:val="22"/>
          <w:szCs w:val="22"/>
        </w:rPr>
      </w:pPr>
      <w:r>
        <w:rPr>
          <w:sz w:val="22"/>
          <w:szCs w:val="22"/>
        </w:rPr>
        <w:t>W przypadku dostarczenia dokumentów i oświadczeń, o których mowa w ust. 7, należność przekazywana Wykonawcy za wykonanie prac, zostanie pomniejszona o kwotę nieuregulowaną wobec Podwykonawcy (Podwykonawców) wynikającą z umowy zawartej (umów zawartych) pomiędzy Wykonawcą a Podwykonawcą (Podwykonawcami). Zatrzymana kwota może zostać przekazana Podwykonawcy (Podwykonawcom), na rzecz którego (na rzecz których) Wykonawca nie dopełnił obowiązku płatności.</w:t>
      </w:r>
    </w:p>
    <w:p w14:paraId="484D1DAB" w14:textId="77777777" w:rsidR="00890F4D" w:rsidRDefault="00000000">
      <w:pPr>
        <w:numPr>
          <w:ilvl w:val="0"/>
          <w:numId w:val="11"/>
        </w:numPr>
        <w:spacing w:before="120" w:after="120"/>
        <w:ind w:left="426" w:hanging="284"/>
        <w:jc w:val="both"/>
        <w:rPr>
          <w:sz w:val="22"/>
          <w:szCs w:val="22"/>
        </w:rPr>
      </w:pPr>
      <w:r>
        <w:rPr>
          <w:sz w:val="22"/>
          <w:szCs w:val="22"/>
        </w:rPr>
        <w:t>Faktury oraz inne dokumenty finansowo-księgowe (w tym potwierdzające wykonanie zobowiązania) powinny:</w:t>
      </w:r>
    </w:p>
    <w:p w14:paraId="51780AE7" w14:textId="77777777" w:rsidR="00890F4D" w:rsidRDefault="00000000">
      <w:pPr>
        <w:pStyle w:val="Akapitzlist"/>
        <w:numPr>
          <w:ilvl w:val="0"/>
          <w:numId w:val="46"/>
        </w:numPr>
        <w:spacing w:before="120" w:after="120"/>
        <w:ind w:hanging="284"/>
        <w:contextualSpacing w:val="0"/>
        <w:jc w:val="both"/>
        <w:rPr>
          <w:sz w:val="22"/>
          <w:szCs w:val="22"/>
        </w:rPr>
      </w:pPr>
      <w:r>
        <w:rPr>
          <w:sz w:val="22"/>
          <w:szCs w:val="22"/>
        </w:rPr>
        <w:t>zawierać opis przedmiotu umowy w sposób rzetelny, zgodny z Umową i stanem rzeczywistym, a także w sposób zgodny z nazewnictwem stosowanym w Polskiej Klasyfikacji Wyrobów i Usług (PKWiU). Nadto faktura winna zawierać wskazanie miejsca wykonania przedmiotu umowy.</w:t>
      </w:r>
    </w:p>
    <w:p w14:paraId="05471B56" w14:textId="77777777" w:rsidR="00890F4D" w:rsidRDefault="00000000">
      <w:pPr>
        <w:pStyle w:val="Akapitzlist"/>
        <w:numPr>
          <w:ilvl w:val="0"/>
          <w:numId w:val="16"/>
        </w:numPr>
        <w:spacing w:before="120" w:after="120"/>
        <w:ind w:hanging="284"/>
        <w:contextualSpacing w:val="0"/>
        <w:jc w:val="both"/>
        <w:rPr>
          <w:sz w:val="22"/>
          <w:szCs w:val="22"/>
        </w:rPr>
      </w:pPr>
      <w:r>
        <w:rPr>
          <w:sz w:val="22"/>
          <w:szCs w:val="22"/>
        </w:rPr>
        <w:t>być przekazane Zamawiającemu za pomocą jednego ze środków komunikacji:</w:t>
      </w:r>
    </w:p>
    <w:p w14:paraId="13F05670" w14:textId="77777777" w:rsidR="00890F4D" w:rsidRDefault="00000000">
      <w:pPr>
        <w:spacing w:before="120" w:after="120"/>
        <w:ind w:left="993" w:hanging="284"/>
        <w:jc w:val="both"/>
        <w:rPr>
          <w:sz w:val="22"/>
          <w:szCs w:val="22"/>
        </w:rPr>
      </w:pPr>
      <w:r>
        <w:rPr>
          <w:sz w:val="22"/>
          <w:szCs w:val="22"/>
        </w:rPr>
        <w:t>a) przesłane na adres Zamawiającego wskazany w komparycji umowy;</w:t>
      </w:r>
    </w:p>
    <w:p w14:paraId="0630AFE7" w14:textId="77777777" w:rsidR="00890F4D" w:rsidRDefault="00000000">
      <w:pPr>
        <w:spacing w:before="120" w:after="120"/>
        <w:ind w:left="993" w:hanging="284"/>
        <w:jc w:val="both"/>
        <w:rPr>
          <w:sz w:val="22"/>
          <w:szCs w:val="22"/>
        </w:rPr>
      </w:pPr>
      <w:r>
        <w:rPr>
          <w:sz w:val="22"/>
          <w:szCs w:val="22"/>
        </w:rPr>
        <w:t xml:space="preserve">b) przesłane jako e-faktura na adres: </w:t>
      </w:r>
      <w:hyperlink r:id="rId8">
        <w:r w:rsidR="00890F4D">
          <w:rPr>
            <w:rStyle w:val="Hipercze"/>
            <w:sz w:val="22"/>
            <w:szCs w:val="22"/>
          </w:rPr>
          <w:t>sekretariat@cieplowniasiemianowice.pl</w:t>
        </w:r>
      </w:hyperlink>
    </w:p>
    <w:p w14:paraId="14D8E0A6" w14:textId="77777777" w:rsidR="00890F4D" w:rsidRPr="0068725E" w:rsidRDefault="00000000">
      <w:pPr>
        <w:pStyle w:val="Akapitzlist"/>
        <w:numPr>
          <w:ilvl w:val="0"/>
          <w:numId w:val="11"/>
        </w:numPr>
        <w:spacing w:before="120" w:after="120"/>
        <w:ind w:left="426" w:hanging="284"/>
        <w:contextualSpacing w:val="0"/>
        <w:jc w:val="both"/>
        <w:rPr>
          <w:sz w:val="22"/>
          <w:szCs w:val="22"/>
        </w:rPr>
      </w:pPr>
      <w:r w:rsidRPr="0068725E">
        <w:rPr>
          <w:sz w:val="22"/>
          <w:szCs w:val="22"/>
        </w:rPr>
        <w:lastRenderedPageBreak/>
        <w:t>Zamawiający będzie regulował należności przelewem na rachunek bankowy o nr ……………………………….. prowadzony przez …………………………………………………</w:t>
      </w:r>
    </w:p>
    <w:p w14:paraId="5F2F0ED4" w14:textId="77777777" w:rsidR="00890F4D" w:rsidRDefault="00000000">
      <w:pPr>
        <w:pStyle w:val="Akapitzlist"/>
        <w:numPr>
          <w:ilvl w:val="0"/>
          <w:numId w:val="11"/>
        </w:numPr>
        <w:spacing w:before="120" w:after="120"/>
        <w:ind w:left="426" w:hanging="284"/>
        <w:contextualSpacing w:val="0"/>
        <w:jc w:val="both"/>
        <w:rPr>
          <w:sz w:val="22"/>
          <w:szCs w:val="22"/>
        </w:rPr>
      </w:pPr>
      <w:r>
        <w:rPr>
          <w:sz w:val="22"/>
          <w:szCs w:val="22"/>
        </w:rPr>
        <w:t>Za datę zapłaty uznaje się dzień obciążenia rachunków bankowych Zamawiającego.</w:t>
      </w:r>
    </w:p>
    <w:p w14:paraId="2B58C2A5" w14:textId="77777777" w:rsidR="00890F4D" w:rsidRDefault="00000000">
      <w:pPr>
        <w:pStyle w:val="Akapitzlist"/>
        <w:numPr>
          <w:ilvl w:val="0"/>
          <w:numId w:val="11"/>
        </w:numPr>
        <w:spacing w:before="120" w:after="120"/>
        <w:ind w:left="426" w:hanging="284"/>
        <w:contextualSpacing w:val="0"/>
        <w:jc w:val="both"/>
        <w:rPr>
          <w:sz w:val="22"/>
          <w:szCs w:val="22"/>
        </w:rPr>
      </w:pPr>
      <w:r>
        <w:rPr>
          <w:sz w:val="22"/>
          <w:szCs w:val="22"/>
        </w:rPr>
        <w:t>Wykonawca jest czynnym podatnikiem VAT, nr NIP ……………………...</w:t>
      </w:r>
    </w:p>
    <w:p w14:paraId="072FEF70" w14:textId="77777777" w:rsidR="00890F4D" w:rsidRDefault="00000000">
      <w:pPr>
        <w:pStyle w:val="Akapitzlist"/>
        <w:numPr>
          <w:ilvl w:val="0"/>
          <w:numId w:val="11"/>
        </w:numPr>
        <w:spacing w:before="120" w:after="120"/>
        <w:ind w:left="426" w:hanging="284"/>
        <w:contextualSpacing w:val="0"/>
        <w:jc w:val="both"/>
        <w:rPr>
          <w:sz w:val="22"/>
          <w:szCs w:val="22"/>
        </w:rPr>
      </w:pPr>
      <w:r>
        <w:rPr>
          <w:sz w:val="22"/>
          <w:szCs w:val="22"/>
        </w:rPr>
        <w:t>Zamawiający jest czynnym podatnikiem VAT, nr NIP 643-000-07-21</w:t>
      </w:r>
    </w:p>
    <w:p w14:paraId="550157B4" w14:textId="77777777" w:rsidR="00890F4D" w:rsidRDefault="00000000">
      <w:pPr>
        <w:pStyle w:val="Akapitzlist"/>
        <w:numPr>
          <w:ilvl w:val="0"/>
          <w:numId w:val="11"/>
        </w:numPr>
        <w:spacing w:before="120" w:after="120"/>
        <w:ind w:left="426" w:hanging="284"/>
        <w:contextualSpacing w:val="0"/>
        <w:jc w:val="both"/>
        <w:rPr>
          <w:sz w:val="22"/>
          <w:szCs w:val="22"/>
        </w:rPr>
      </w:pPr>
      <w:r>
        <w:rPr>
          <w:color w:val="00000A"/>
          <w:sz w:val="22"/>
          <w:szCs w:val="22"/>
          <w:lang w:eastAsia="zh-CN"/>
        </w:rPr>
        <w:t>W sytuacji, gdyby którakolwiek ze Stron przestała być czynnym podatnikiem podatku od towarów i usług (VAT), ma ona obowiązek niezwłocznego poinformowania o tym drugiej Strony pod rygorem poniesienia odpowiedzialności odszkodowawczej.</w:t>
      </w:r>
    </w:p>
    <w:p w14:paraId="2F8E8130" w14:textId="77777777" w:rsidR="00890F4D" w:rsidRDefault="00000000">
      <w:pPr>
        <w:pStyle w:val="Akapitzlist"/>
        <w:numPr>
          <w:ilvl w:val="0"/>
          <w:numId w:val="11"/>
        </w:numPr>
        <w:spacing w:before="120" w:after="120"/>
        <w:ind w:left="426" w:hanging="284"/>
        <w:contextualSpacing w:val="0"/>
        <w:jc w:val="both"/>
        <w:rPr>
          <w:sz w:val="22"/>
          <w:szCs w:val="22"/>
        </w:rPr>
      </w:pPr>
      <w:r>
        <w:rPr>
          <w:sz w:val="22"/>
          <w:szCs w:val="22"/>
        </w:rPr>
        <w:t xml:space="preserve">Zmiana numeru rachunku bankowego, o którym mowa w ust. 10,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p>
    <w:p w14:paraId="08FEDE64" w14:textId="77777777" w:rsidR="00890F4D" w:rsidRDefault="00000000">
      <w:pPr>
        <w:numPr>
          <w:ilvl w:val="0"/>
          <w:numId w:val="11"/>
        </w:numPr>
        <w:spacing w:before="120" w:after="120"/>
        <w:ind w:left="426" w:hanging="284"/>
        <w:jc w:val="both"/>
        <w:rPr>
          <w:sz w:val="22"/>
          <w:szCs w:val="22"/>
        </w:rPr>
      </w:pPr>
      <w:r>
        <w:rPr>
          <w:sz w:val="22"/>
          <w:szCs w:val="22"/>
          <w:shd w:val="clear" w:color="auto" w:fill="FFFFFF"/>
        </w:rPr>
        <w:t xml:space="preserve">Wykonawca oświadcza, że wskazany powyżej w ust. 10 rachunek bankowy jest rachunkiem umieszczonym na tzw. białej liście podatników VAT prowadzonej przez Szefa Krajowej Administracji Skarbowej. </w:t>
      </w:r>
    </w:p>
    <w:p w14:paraId="34A64E89" w14:textId="77777777" w:rsidR="00890F4D" w:rsidRDefault="00000000">
      <w:pPr>
        <w:numPr>
          <w:ilvl w:val="0"/>
          <w:numId w:val="11"/>
        </w:numPr>
        <w:spacing w:before="120" w:after="120"/>
        <w:ind w:left="426" w:hanging="284"/>
        <w:jc w:val="both"/>
        <w:rPr>
          <w:sz w:val="22"/>
          <w:szCs w:val="22"/>
        </w:rPr>
      </w:pPr>
      <w:r>
        <w:rPr>
          <w:rFonts w:eastAsia="Calibri"/>
          <w:sz w:val="22"/>
          <w:szCs w:val="22"/>
        </w:rPr>
        <w:t>Zgodnie z art. 4c ustawy z dnia 8 marca 2013 r. o przeciwdziałaniu nadmiernym opóźnieniom w transakcjach handlowych, Zamawiający</w:t>
      </w:r>
      <w:r>
        <w:rPr>
          <w:rFonts w:eastAsia="Calibri"/>
          <w:i/>
          <w:iCs/>
          <w:sz w:val="22"/>
          <w:szCs w:val="22"/>
        </w:rPr>
        <w:t xml:space="preserve"> </w:t>
      </w:r>
      <w:r>
        <w:rPr>
          <w:rFonts w:eastAsia="Calibri"/>
          <w:sz w:val="22"/>
          <w:szCs w:val="22"/>
        </w:rPr>
        <w:t>oświadcza, że posiada status dużego przedsiębiorcy w rozumieniu tej ustawy.</w:t>
      </w:r>
    </w:p>
    <w:p w14:paraId="6B1FBE0D" w14:textId="577E0FE4" w:rsidR="00890F4D" w:rsidRDefault="00000000">
      <w:pPr>
        <w:numPr>
          <w:ilvl w:val="0"/>
          <w:numId w:val="11"/>
        </w:numPr>
        <w:spacing w:before="120" w:after="120"/>
        <w:ind w:left="426" w:hanging="284"/>
        <w:jc w:val="both"/>
        <w:rPr>
          <w:rFonts w:eastAsia="Calibri"/>
          <w:sz w:val="22"/>
          <w:szCs w:val="22"/>
        </w:rPr>
      </w:pPr>
      <w:r>
        <w:rPr>
          <w:rFonts w:eastAsia="Calibri"/>
          <w:sz w:val="22"/>
          <w:szCs w:val="22"/>
        </w:rPr>
        <w:t xml:space="preserve">Wykonawca oświadcza, że </w:t>
      </w:r>
      <w:r>
        <w:rPr>
          <w:rFonts w:eastAsia="Calibri"/>
          <w:b/>
          <w:sz w:val="22"/>
          <w:szCs w:val="22"/>
        </w:rPr>
        <w:t>posiada/nie posiada</w:t>
      </w:r>
      <w:r>
        <w:rPr>
          <w:rFonts w:eastAsia="Calibri"/>
          <w:sz w:val="22"/>
          <w:szCs w:val="22"/>
        </w:rPr>
        <w:t xml:space="preserve"> (niepotrzebne skreślić) status dużego przedsiębiorcy w rozumieniu ustawy z dnia 8 marca 2013 r. o przeciwdziałaniu nadmiernym opóźnieniom w transakcjach handlowych (Dz.U. z 2023 r. poz. 1790 z późn. zm.)</w:t>
      </w:r>
    </w:p>
    <w:p w14:paraId="3BCAE239" w14:textId="77777777" w:rsidR="00890F4D" w:rsidRDefault="00000000">
      <w:pPr>
        <w:numPr>
          <w:ilvl w:val="0"/>
          <w:numId w:val="11"/>
        </w:numPr>
        <w:spacing w:before="120" w:after="120"/>
        <w:ind w:left="426" w:hanging="284"/>
        <w:jc w:val="both"/>
        <w:rPr>
          <w:sz w:val="22"/>
          <w:szCs w:val="22"/>
        </w:rPr>
      </w:pPr>
      <w:r>
        <w:rPr>
          <w:sz w:val="22"/>
          <w:szCs w:val="22"/>
        </w:rPr>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715574F4" w14:textId="77777777" w:rsidR="00890F4D" w:rsidRDefault="00000000">
      <w:pPr>
        <w:numPr>
          <w:ilvl w:val="0"/>
          <w:numId w:val="11"/>
        </w:numPr>
        <w:spacing w:before="120" w:after="120"/>
        <w:ind w:left="426" w:hanging="284"/>
        <w:jc w:val="both"/>
        <w:rPr>
          <w:sz w:val="22"/>
          <w:szCs w:val="22"/>
        </w:rPr>
      </w:pPr>
      <w:r>
        <w:rPr>
          <w:sz w:val="22"/>
          <w:szCs w:val="22"/>
        </w:rPr>
        <w:t xml:space="preserve"> </w:t>
      </w:r>
      <w:r>
        <w:rPr>
          <w:color w:val="000000"/>
          <w:sz w:val="22"/>
          <w:szCs w:val="22"/>
        </w:rPr>
        <w:t>Zamawiający dopuszcza możliwość zmiany wynagrodzenia Wykonawcy wskazanego w ust. 1 powyżej w przypadku zmiany:</w:t>
      </w:r>
    </w:p>
    <w:p w14:paraId="7674A315" w14:textId="77777777" w:rsidR="00890F4D" w:rsidRDefault="00000000">
      <w:pPr>
        <w:pStyle w:val="Akapitzlist"/>
        <w:numPr>
          <w:ilvl w:val="0"/>
          <w:numId w:val="2"/>
        </w:numPr>
        <w:ind w:left="567" w:hanging="283"/>
        <w:jc w:val="both"/>
        <w:rPr>
          <w:sz w:val="22"/>
          <w:szCs w:val="22"/>
        </w:rPr>
      </w:pPr>
      <w:r>
        <w:rPr>
          <w:sz w:val="22"/>
          <w:szCs w:val="22"/>
        </w:rPr>
        <w:t>przez ustawodawcę stawki podatku od towarów i usług oraz podatku akcyzowego,</w:t>
      </w:r>
    </w:p>
    <w:p w14:paraId="73A152F0" w14:textId="77777777" w:rsidR="00890F4D" w:rsidRDefault="00000000">
      <w:pPr>
        <w:pStyle w:val="Akapitzlist"/>
        <w:numPr>
          <w:ilvl w:val="0"/>
          <w:numId w:val="2"/>
        </w:numPr>
        <w:ind w:left="567" w:hanging="283"/>
        <w:jc w:val="both"/>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0EF7BA33" w14:textId="77777777" w:rsidR="00890F4D" w:rsidRDefault="00000000">
      <w:pPr>
        <w:pStyle w:val="Akapitzlist"/>
        <w:numPr>
          <w:ilvl w:val="0"/>
          <w:numId w:val="2"/>
        </w:numPr>
        <w:ind w:left="567" w:hanging="283"/>
        <w:jc w:val="both"/>
        <w:rPr>
          <w:sz w:val="22"/>
          <w:szCs w:val="22"/>
        </w:rPr>
      </w:pPr>
      <w:r>
        <w:rPr>
          <w:rFonts w:eastAsia="Calibri"/>
          <w:sz w:val="22"/>
          <w:szCs w:val="22"/>
          <w:lang w:eastAsia="en-US"/>
        </w:rPr>
        <w:t>zasad podlegania ubezpieczeniom społecznym lub ubezpieczeniu zdrowotnemu lub wysokości stawki składki na ubezpieczenia społeczne lub ubezpieczenie zdrowotne,</w:t>
      </w:r>
    </w:p>
    <w:p w14:paraId="50AEF77D" w14:textId="77777777" w:rsidR="00890F4D" w:rsidRDefault="00000000">
      <w:pPr>
        <w:pStyle w:val="Akapitzlist"/>
        <w:numPr>
          <w:ilvl w:val="0"/>
          <w:numId w:val="2"/>
        </w:numPr>
        <w:ind w:left="567" w:hanging="283"/>
        <w:jc w:val="both"/>
        <w:rPr>
          <w:sz w:val="22"/>
          <w:szCs w:val="22"/>
        </w:rPr>
      </w:pPr>
      <w:r>
        <w:rPr>
          <w:rFonts w:eastAsia="Calibri"/>
          <w:sz w:val="22"/>
          <w:szCs w:val="22"/>
          <w:lang w:eastAsia="en-US"/>
        </w:rPr>
        <w:t>zasad gromadzenia i wysokości wpłat pracowniczych planów kapitałowych, o których mowa w ustawie z dnia 4 października 2018 r. o pracowniczych planach kapitałowych,</w:t>
      </w:r>
    </w:p>
    <w:p w14:paraId="635962C1" w14:textId="77777777" w:rsidR="00890F4D" w:rsidRDefault="00000000">
      <w:pPr>
        <w:ind w:left="567" w:hanging="283"/>
        <w:jc w:val="both"/>
        <w:rPr>
          <w:rFonts w:eastAsia="Calibri"/>
          <w:color w:val="000000"/>
          <w:sz w:val="22"/>
          <w:szCs w:val="22"/>
          <w:lang w:eastAsia="en-US"/>
        </w:rPr>
      </w:pPr>
      <w:r>
        <w:rPr>
          <w:rFonts w:eastAsia="Calibri"/>
          <w:color w:val="000000"/>
          <w:sz w:val="22"/>
          <w:szCs w:val="22"/>
          <w:lang w:eastAsia="en-US"/>
        </w:rPr>
        <w:t xml:space="preserve">- jeśli zmiany te będą miały wpływ na koszty wykonania Przedmiotu Umowy przez Wykonawcę. Wykonawca jest zobowiązany wykazać wpływ w/w zmian na wynagrodzenie, </w:t>
      </w:r>
      <w:r>
        <w:rPr>
          <w:rFonts w:eastAsia="Calibri"/>
          <w:color w:val="000000"/>
          <w:sz w:val="22"/>
          <w:szCs w:val="22"/>
          <w:lang w:eastAsia="en-US"/>
        </w:rPr>
        <w:br/>
        <w:t>w szczególności przedkładając Zamawiającemu szczegółową kalkulację oraz dowody</w:t>
      </w:r>
      <w:bookmarkStart w:id="3" w:name="_Hlk71042442"/>
      <w:r>
        <w:rPr>
          <w:rFonts w:eastAsia="Calibri"/>
          <w:color w:val="000000"/>
          <w:sz w:val="22"/>
          <w:szCs w:val="22"/>
          <w:lang w:eastAsia="en-US"/>
        </w:rPr>
        <w:t>.</w:t>
      </w:r>
    </w:p>
    <w:p w14:paraId="772E78FA" w14:textId="4175EE98" w:rsidR="00890F4D" w:rsidRDefault="00000000">
      <w:pPr>
        <w:ind w:left="284" w:hanging="284"/>
        <w:jc w:val="both"/>
        <w:rPr>
          <w:rFonts w:eastAsia="Calibri"/>
          <w:sz w:val="22"/>
          <w:szCs w:val="22"/>
          <w:lang w:eastAsia="en-US"/>
        </w:rPr>
      </w:pPr>
      <w:r>
        <w:rPr>
          <w:rFonts w:eastAsia="Calibri"/>
          <w:color w:val="000000"/>
          <w:sz w:val="22"/>
          <w:szCs w:val="22"/>
          <w:lang w:eastAsia="en-US"/>
        </w:rPr>
        <w:t xml:space="preserve">22. </w:t>
      </w:r>
      <w:r>
        <w:rPr>
          <w:rFonts w:eastAsia="Calibri"/>
          <w:sz w:val="22"/>
          <w:szCs w:val="22"/>
          <w:lang w:eastAsia="en-US"/>
        </w:rPr>
        <w:t>W przypadku zmiany przepisów, o których mowa w ust. 2</w:t>
      </w:r>
      <w:r w:rsidR="00E95BFF">
        <w:rPr>
          <w:rFonts w:eastAsia="Calibri"/>
          <w:sz w:val="22"/>
          <w:szCs w:val="22"/>
          <w:lang w:eastAsia="en-US"/>
        </w:rPr>
        <w:t>0</w:t>
      </w:r>
      <w:r>
        <w:rPr>
          <w:rFonts w:eastAsia="Calibri"/>
          <w:sz w:val="22"/>
          <w:szCs w:val="22"/>
          <w:lang w:eastAsia="en-US"/>
        </w:rPr>
        <w:t>a) powyżej, skutkujących zmianą wysokości wynagrodzenia należnego Wykonawcy, Wykonawca w terminie do 30 dnia od dnia ich wejścia w życie może wystąpić do Zamawiającego z wnioskiem o zmianę wysokości wynagrodzenia określonego w ust. 1 w zakresie wynagrodzenia dotychczas niewypłaconego i nieodebranego, dotyczącego części Przedmiotu Umowy pozostałej do wykonania. W przypadku złożenia terminowego wniosku i po jego zaakceptowaniu oraz zabezpieczeniu środków finansowych stosowna zmiana wynagrodzenia nastąpi na mocy pisemnego pod rygorem nieważności aneksu do niniejszej Umowy.</w:t>
      </w:r>
      <w:bookmarkEnd w:id="3"/>
    </w:p>
    <w:p w14:paraId="4CE3FA1E" w14:textId="1FE10745" w:rsidR="00890F4D" w:rsidRDefault="00000000">
      <w:pPr>
        <w:ind w:left="284" w:hanging="284"/>
        <w:jc w:val="both"/>
        <w:rPr>
          <w:rFonts w:eastAsia="Calibri"/>
          <w:sz w:val="22"/>
          <w:szCs w:val="22"/>
          <w:lang w:eastAsia="en-US"/>
        </w:rPr>
      </w:pPr>
      <w:r>
        <w:rPr>
          <w:rFonts w:eastAsia="Calibri"/>
          <w:sz w:val="22"/>
          <w:szCs w:val="22"/>
          <w:lang w:eastAsia="en-US"/>
        </w:rPr>
        <w:lastRenderedPageBreak/>
        <w:t>23.</w:t>
      </w:r>
      <w:r>
        <w:rPr>
          <w:rFonts w:eastAsia="Calibri"/>
          <w:sz w:val="22"/>
          <w:szCs w:val="22"/>
          <w:lang w:eastAsia="en-US"/>
        </w:rPr>
        <w:tab/>
        <w:t>W przypadku zmiany przepisów, o których mowa w ust. 2</w:t>
      </w:r>
      <w:r w:rsidR="00E95BFF">
        <w:rPr>
          <w:rFonts w:eastAsia="Calibri"/>
          <w:sz w:val="22"/>
          <w:szCs w:val="22"/>
          <w:lang w:eastAsia="en-US"/>
        </w:rPr>
        <w:t>0</w:t>
      </w:r>
      <w:r>
        <w:rPr>
          <w:rFonts w:eastAsia="Calibri"/>
          <w:sz w:val="22"/>
          <w:szCs w:val="22"/>
          <w:lang w:eastAsia="en-US"/>
        </w:rPr>
        <w:t xml:space="preserve"> lit. b), c) lub d) wniosek W</w:t>
      </w:r>
      <w:r w:rsidR="00E95BFF">
        <w:rPr>
          <w:rFonts w:eastAsia="Calibri"/>
          <w:sz w:val="22"/>
          <w:szCs w:val="22"/>
          <w:lang w:eastAsia="en-US"/>
        </w:rPr>
        <w:t>ykonawcy</w:t>
      </w:r>
      <w:r>
        <w:rPr>
          <w:rFonts w:eastAsia="Calibri"/>
          <w:sz w:val="22"/>
          <w:szCs w:val="22"/>
          <w:lang w:eastAsia="en-US"/>
        </w:rPr>
        <w:t xml:space="preserve"> o zmianę wysokości wynagrodzenia dotychczas niewypłaconego i nieodebranego, dotyczącego części Przedmiotu Umowy pozostałej do wykonania, powinien zawierać szczegółowe uzasadnienie wraz z należycie udokumentowaną analizą wpływu przedmiotowych zmian na koszt wykonania Przedmiotu Umowy oraz wyliczenie kwoty wzrostu kosztów wykonania Przedmiotu Umowy. W przypadku wykazania wpływu zmian na koszty wykonania Przedmiotu Umowy i po zaakceptowaniu przedmiotowego wniosku oraz zabezpieczeniu środków finansowych stosowna zmiana wynagrodzenia nastąpi na mocy pisemnego pod rygorem nieważności aneksu do niniejszej Umowy.</w:t>
      </w:r>
    </w:p>
    <w:p w14:paraId="60FF2EEF" w14:textId="423937B9" w:rsidR="00890F4D" w:rsidRDefault="00000000">
      <w:pPr>
        <w:ind w:left="284" w:hanging="284"/>
        <w:jc w:val="both"/>
        <w:rPr>
          <w:rFonts w:eastAsia="Calibri"/>
          <w:sz w:val="22"/>
          <w:szCs w:val="22"/>
          <w:lang w:eastAsia="en-US"/>
        </w:rPr>
      </w:pPr>
      <w:r>
        <w:rPr>
          <w:rFonts w:eastAsia="Calibri"/>
          <w:bCs/>
          <w:sz w:val="22"/>
          <w:szCs w:val="22"/>
          <w:lang w:eastAsia="en-US"/>
        </w:rPr>
        <w:t>24.</w:t>
      </w:r>
      <w:r>
        <w:rPr>
          <w:rFonts w:eastAsia="Calibri"/>
          <w:sz w:val="22"/>
          <w:szCs w:val="22"/>
          <w:lang w:eastAsia="en-US"/>
        </w:rPr>
        <w:tab/>
        <w:t xml:space="preserve">Zamawiający dopuszcza możliwość zmiany wynagrodzenia Wykonawcy określonego w ust. 1 powyżej, na zasadach określonych w niniejszym paragrafie nie częściej niż raz na 12 miesięcy, z zastrzeżeniem ust. </w:t>
      </w:r>
      <w:r w:rsidR="00494BD1">
        <w:rPr>
          <w:rFonts w:eastAsia="Calibri"/>
          <w:sz w:val="22"/>
          <w:szCs w:val="22"/>
          <w:lang w:eastAsia="en-US"/>
        </w:rPr>
        <w:t>25 i 20</w:t>
      </w:r>
      <w:r>
        <w:rPr>
          <w:rFonts w:eastAsia="Calibri"/>
          <w:sz w:val="22"/>
          <w:szCs w:val="22"/>
          <w:lang w:eastAsia="en-US"/>
        </w:rPr>
        <w:t xml:space="preserve">. </w:t>
      </w:r>
    </w:p>
    <w:p w14:paraId="38B85F17" w14:textId="77777777" w:rsidR="00890F4D" w:rsidRDefault="00000000">
      <w:pPr>
        <w:ind w:left="284" w:hanging="284"/>
        <w:jc w:val="both"/>
        <w:rPr>
          <w:rFonts w:eastAsia="Calibri"/>
          <w:color w:val="000000"/>
          <w:sz w:val="22"/>
          <w:szCs w:val="22"/>
          <w:lang w:eastAsia="en-US"/>
        </w:rPr>
      </w:pPr>
      <w:r>
        <w:rPr>
          <w:rFonts w:eastAsia="Calibri"/>
          <w:sz w:val="22"/>
          <w:szCs w:val="22"/>
          <w:lang w:eastAsia="en-US"/>
        </w:rPr>
        <w:t>25. W przypadku zmiany cen materiałów lub kosztów związanej z realizacją zamówienia, pierwsza zmiana Umowy w tym zakresie będzie możliwa po upływie 6 miesięcy od dnia przystąpienia do realizacji Przedmiotu Umowy z tym zastrzeżeniem, że:</w:t>
      </w:r>
    </w:p>
    <w:p w14:paraId="1424CE26" w14:textId="1112FFA4" w:rsidR="00890F4D" w:rsidRDefault="00000000">
      <w:pPr>
        <w:pStyle w:val="Akapitzlist"/>
        <w:numPr>
          <w:ilvl w:val="0"/>
          <w:numId w:val="3"/>
        </w:numPr>
        <w:ind w:left="567" w:hanging="283"/>
        <w:jc w:val="both"/>
        <w:rPr>
          <w:rFonts w:eastAsia="Calibri"/>
          <w:sz w:val="22"/>
          <w:szCs w:val="22"/>
          <w:lang w:eastAsia="en-US"/>
        </w:rPr>
      </w:pPr>
      <w:r>
        <w:rPr>
          <w:sz w:val="22"/>
          <w:szCs w:val="22"/>
        </w:rPr>
        <w:t xml:space="preserve">kwota wynagrodzenia </w:t>
      </w:r>
      <w:r>
        <w:rPr>
          <w:rFonts w:eastAsia="Calibri"/>
          <w:sz w:val="22"/>
          <w:szCs w:val="22"/>
          <w:lang w:eastAsia="en-US"/>
        </w:rPr>
        <w:t>Wykonawcy</w:t>
      </w:r>
      <w:r>
        <w:rPr>
          <w:sz w:val="22"/>
          <w:szCs w:val="22"/>
        </w:rPr>
        <w:t xml:space="preserve"> z tytułu realizacji niniejszej Umowy może ulec zmianie wyłącznie w sytuacji, gdy w danym okresie 12 miesięcznym lub okresie 6 miesięcznym, którego dotyczy waloryzacja nastąpi wzrost co najmniej jednego miesięcznego wskaźnika cen towarów i usług konsumpcyjnych (wskaźnik GUS) o co najmniej </w:t>
      </w:r>
      <w:r w:rsidR="00494BD1">
        <w:rPr>
          <w:sz w:val="22"/>
          <w:szCs w:val="22"/>
        </w:rPr>
        <w:t>5</w:t>
      </w:r>
      <w:r>
        <w:rPr>
          <w:sz w:val="22"/>
          <w:szCs w:val="22"/>
        </w:rPr>
        <w:t xml:space="preserve"> % w stosunku do wielkości miesięcznego wskaźnika publikowanego przez Główny Urząd Statystyczny za analogiczny miesiąc poprzedniego roku kalendarzowego, </w:t>
      </w:r>
    </w:p>
    <w:p w14:paraId="630544A5" w14:textId="36D8D837" w:rsidR="00890F4D" w:rsidRDefault="00000000">
      <w:pPr>
        <w:pStyle w:val="Akapitzlist"/>
        <w:numPr>
          <w:ilvl w:val="0"/>
          <w:numId w:val="3"/>
        </w:numPr>
        <w:ind w:left="567" w:hanging="283"/>
        <w:jc w:val="both"/>
        <w:rPr>
          <w:rFonts w:eastAsia="Calibri"/>
          <w:sz w:val="22"/>
          <w:szCs w:val="22"/>
          <w:lang w:eastAsia="en-US"/>
        </w:rPr>
      </w:pPr>
      <w:r>
        <w:rPr>
          <w:rFonts w:eastAsia="Calibri"/>
          <w:sz w:val="22"/>
          <w:szCs w:val="22"/>
          <w:lang w:eastAsia="en-US"/>
        </w:rPr>
        <w:t xml:space="preserve">poziom zmiany wynagrodzenia zostanie ustalony na podstawie rocznego wskaźnika cen towarów i usług konsumpcyjnych (inflacja) ogłoszonego w komunikacie Prezesa Głównego Urzędu Statystycznego (za rok poprzedni względem </w:t>
      </w:r>
      <w:r w:rsidR="001B1FB4">
        <w:rPr>
          <w:rFonts w:eastAsia="Calibri"/>
          <w:sz w:val="22"/>
          <w:szCs w:val="22"/>
          <w:lang w:eastAsia="en-US"/>
        </w:rPr>
        <w:t>roku,</w:t>
      </w:r>
      <w:r>
        <w:rPr>
          <w:rFonts w:eastAsia="Calibri"/>
          <w:sz w:val="22"/>
          <w:szCs w:val="22"/>
          <w:lang w:eastAsia="en-US"/>
        </w:rPr>
        <w:t xml:space="preserve"> w którym ma być dokonywania zmiana wynagrodzenia), </w:t>
      </w:r>
    </w:p>
    <w:p w14:paraId="5C275AA9" w14:textId="77777777" w:rsidR="00890F4D" w:rsidRDefault="00000000">
      <w:pPr>
        <w:pStyle w:val="Akapitzlist"/>
        <w:numPr>
          <w:ilvl w:val="0"/>
          <w:numId w:val="3"/>
        </w:numPr>
        <w:ind w:left="567" w:hanging="283"/>
        <w:jc w:val="both"/>
        <w:rPr>
          <w:rFonts w:eastAsia="Calibri"/>
          <w:sz w:val="22"/>
          <w:szCs w:val="22"/>
          <w:lang w:eastAsia="en-US"/>
        </w:rPr>
      </w:pPr>
      <w:r>
        <w:rPr>
          <w:rFonts w:eastAsia="Calibri"/>
          <w:sz w:val="22"/>
          <w:szCs w:val="22"/>
          <w:lang w:eastAsia="en-US"/>
        </w:rPr>
        <w:t>każda kolejna zmiana będzie możliwa po upływie 12 miesięcy od dnia dokonania poprzedniej zmiany, za wyjątkiem pierwszej zmiany, która będzie możliwa po upływie 6 miesięcy od dnia przystąpienia do realizacji Umowy.</w:t>
      </w:r>
    </w:p>
    <w:p w14:paraId="6CCDF4BC" w14:textId="77777777" w:rsidR="00890F4D" w:rsidRDefault="00000000">
      <w:pPr>
        <w:ind w:left="426" w:hanging="426"/>
        <w:jc w:val="both"/>
        <w:rPr>
          <w:rFonts w:eastAsia="Calibri"/>
          <w:sz w:val="22"/>
          <w:szCs w:val="22"/>
          <w:lang w:eastAsia="en-US"/>
        </w:rPr>
      </w:pPr>
      <w:r>
        <w:rPr>
          <w:rFonts w:eastAsia="Calibri"/>
          <w:sz w:val="22"/>
          <w:szCs w:val="22"/>
          <w:lang w:eastAsia="en-US"/>
        </w:rPr>
        <w:t>26.</w:t>
      </w:r>
      <w:r>
        <w:rPr>
          <w:rFonts w:eastAsia="Calibri"/>
          <w:sz w:val="22"/>
          <w:szCs w:val="22"/>
          <w:lang w:eastAsia="en-US"/>
        </w:rPr>
        <w:tab/>
        <w:t>Podstawą do dokonania zmian wysokości wynagrodzenia będzie przedstawiona każdorazowo Zamawiającemu kalkulacja kosztów Wykonawcy wykazująca i potwierdzająca zaistnienie wpływu zmiany cen materiałów lub kosztów związanych z realizacją zamówienia na koszty wykonania Przedmiotu Umowy przez Wykonawcę. Wykonawca zobowiązany jest dostarczyć dokumentację potwierdzająca poprawność dokonanej kalkulacji wraz z dowodami uzasadniającymi zmianę wynagrodzenia. Wykonawca na każde żądanie dostarczy Zamawiającemu dodatkowe informacje, wyjaśnienia i dokumenty o które zwróci się Zamawiający, w terminie przez niego wskazanym. Zamawiający dokona weryfikacji zasadności oraz poprawności obliczeń dokonanych przez Wykonawcę w zakresie żądanej zmiany wynagrodzenia, a także oceny możliwości sfinansowania powyższego wynagrodzenia w ramach środków finansowych zamawiającego, zatwierdzonym na dany rok, w tym uwzględniając kwoty i zasady wypłaty środków pochodzących z dofinansowania Przedmiotu Umowy.</w:t>
      </w:r>
    </w:p>
    <w:p w14:paraId="3432CD5A" w14:textId="77777777" w:rsidR="00890F4D" w:rsidRDefault="00000000">
      <w:pPr>
        <w:pStyle w:val="Akapitzlist"/>
        <w:ind w:left="426" w:hanging="426"/>
        <w:jc w:val="both"/>
        <w:rPr>
          <w:rFonts w:eastAsia="Calibri"/>
          <w:sz w:val="22"/>
          <w:szCs w:val="22"/>
          <w:lang w:eastAsia="en-US"/>
        </w:rPr>
      </w:pPr>
      <w:r>
        <w:rPr>
          <w:rFonts w:eastAsia="Calibri"/>
          <w:sz w:val="22"/>
          <w:szCs w:val="22"/>
          <w:lang w:eastAsia="en-US"/>
        </w:rPr>
        <w:t>27.</w:t>
      </w:r>
      <w:r>
        <w:rPr>
          <w:rFonts w:eastAsia="Calibri"/>
          <w:sz w:val="22"/>
          <w:szCs w:val="22"/>
          <w:lang w:eastAsia="en-US"/>
        </w:rPr>
        <w:tab/>
        <w:t>Zmienione wynagrodzenie na skutek dokonanej waloryzacji następuje od daty wskazanej przez strony w podpisanym aneksie do Umowy. Waloryzacja dotyczy tylko kwoty wynagrodzenia niewypłaconego dotychczas Wykonawcy przez Zamawiającego.</w:t>
      </w:r>
    </w:p>
    <w:p w14:paraId="1BFCD5AE" w14:textId="77777777" w:rsidR="00890F4D" w:rsidRDefault="00000000">
      <w:pPr>
        <w:pStyle w:val="Akapitzlist"/>
        <w:ind w:left="426" w:hanging="426"/>
        <w:jc w:val="both"/>
        <w:rPr>
          <w:rFonts w:eastAsia="Calibri"/>
          <w:sz w:val="22"/>
          <w:szCs w:val="22"/>
          <w:lang w:eastAsia="en-US"/>
        </w:rPr>
      </w:pPr>
      <w:r>
        <w:rPr>
          <w:rFonts w:eastAsia="Calibri"/>
          <w:sz w:val="22"/>
          <w:szCs w:val="22"/>
          <w:lang w:eastAsia="en-US"/>
        </w:rPr>
        <w:t>28.</w:t>
      </w:r>
      <w:r>
        <w:rPr>
          <w:rFonts w:eastAsia="Calibri"/>
          <w:sz w:val="22"/>
          <w:szCs w:val="22"/>
          <w:lang w:eastAsia="en-US"/>
        </w:rPr>
        <w:tab/>
        <w:t>Wykonawca</w:t>
      </w:r>
      <w:r>
        <w:rPr>
          <w:sz w:val="22"/>
          <w:szCs w:val="22"/>
        </w:rPr>
        <w:t xml:space="preserve">, którego wynagrodzenie zostało zmienione na zasadach określonych w niniejszym paragrafie zobowiązany jest do zmiany wynagrodzenia przysługującemu Podwykonawcy, </w:t>
      </w:r>
      <w:r>
        <w:rPr>
          <w:sz w:val="22"/>
          <w:szCs w:val="22"/>
        </w:rPr>
        <w:br/>
        <w:t>z którym zawarł umowę, w zakresie odpowiadającym zmianom cen materiałów lub kosztów dotyczących zobowiązania Podwykonawcy.</w:t>
      </w:r>
    </w:p>
    <w:p w14:paraId="4D9E41D6" w14:textId="278F4572" w:rsidR="00890F4D" w:rsidRDefault="00000000">
      <w:pPr>
        <w:pStyle w:val="Akapitzlist"/>
        <w:ind w:left="426" w:hanging="426"/>
        <w:jc w:val="both"/>
        <w:rPr>
          <w:rFonts w:eastAsia="Calibri"/>
          <w:sz w:val="22"/>
          <w:szCs w:val="22"/>
          <w:lang w:eastAsia="en-US"/>
        </w:rPr>
      </w:pPr>
      <w:r>
        <w:rPr>
          <w:rFonts w:eastAsia="Calibri"/>
          <w:sz w:val="22"/>
          <w:szCs w:val="22"/>
          <w:lang w:eastAsia="en-US"/>
        </w:rPr>
        <w:t>29.</w:t>
      </w:r>
      <w:r>
        <w:rPr>
          <w:rFonts w:eastAsia="Calibri"/>
          <w:sz w:val="22"/>
          <w:szCs w:val="22"/>
          <w:lang w:eastAsia="en-US"/>
        </w:rPr>
        <w:tab/>
      </w:r>
      <w:r>
        <w:rPr>
          <w:sz w:val="22"/>
          <w:szCs w:val="22"/>
        </w:rPr>
        <w:t xml:space="preserve">Maksymalna wartość zmiany (limit) wynagrodzenia w okolicznościach wskazanych w ustępie 25 w całym okresie obowiązywania Umowy wynosi </w:t>
      </w:r>
      <w:r w:rsidR="00494BD1">
        <w:rPr>
          <w:sz w:val="22"/>
          <w:szCs w:val="22"/>
        </w:rPr>
        <w:t>3</w:t>
      </w:r>
      <w:r>
        <w:rPr>
          <w:sz w:val="22"/>
          <w:szCs w:val="22"/>
        </w:rPr>
        <w:t xml:space="preserve">% wynagrodzenia Wykonawcy z tytułu realizacji Umowy, określonego w § </w:t>
      </w:r>
      <w:r w:rsidR="00A117B9">
        <w:rPr>
          <w:sz w:val="22"/>
          <w:szCs w:val="22"/>
        </w:rPr>
        <w:t>5</w:t>
      </w:r>
      <w:r>
        <w:rPr>
          <w:sz w:val="22"/>
          <w:szCs w:val="22"/>
        </w:rPr>
        <w:t xml:space="preserve"> ust. 1a Umowy. Po przekroczeniu limitu zmiany wynagrodzenia zapisów Umowy dotyczących zmiany wynagrodzenia w okolicznościach wskazanych w ust. 25 nie stosuje się.</w:t>
      </w:r>
    </w:p>
    <w:p w14:paraId="4B508F79" w14:textId="4CDD2B7B" w:rsidR="00890F4D" w:rsidRDefault="00000000">
      <w:pPr>
        <w:spacing w:before="120" w:after="120"/>
        <w:jc w:val="center"/>
        <w:rPr>
          <w:b/>
          <w:sz w:val="22"/>
          <w:szCs w:val="22"/>
        </w:rPr>
      </w:pPr>
      <w:r>
        <w:rPr>
          <w:b/>
          <w:sz w:val="22"/>
          <w:szCs w:val="22"/>
        </w:rPr>
        <w:t>§</w:t>
      </w:r>
      <w:r w:rsidR="00F607DD">
        <w:rPr>
          <w:b/>
          <w:sz w:val="22"/>
          <w:szCs w:val="22"/>
        </w:rPr>
        <w:t>6</w:t>
      </w:r>
    </w:p>
    <w:p w14:paraId="6C9D01E6" w14:textId="77777777" w:rsidR="00890F4D" w:rsidRDefault="00000000">
      <w:pPr>
        <w:widowControl w:val="0"/>
        <w:spacing w:before="120" w:after="120"/>
        <w:jc w:val="center"/>
        <w:rPr>
          <w:b/>
          <w:bCs/>
          <w:sz w:val="22"/>
          <w:szCs w:val="22"/>
        </w:rPr>
      </w:pPr>
      <w:r w:rsidRPr="00F607DD">
        <w:rPr>
          <w:b/>
          <w:bCs/>
          <w:sz w:val="22"/>
          <w:szCs w:val="22"/>
        </w:rPr>
        <w:t>ODBIORY</w:t>
      </w:r>
    </w:p>
    <w:p w14:paraId="5E5ED8CD" w14:textId="77777777" w:rsidR="00890F4D" w:rsidRDefault="00000000">
      <w:pPr>
        <w:spacing w:before="120" w:after="120"/>
        <w:ind w:left="426" w:hanging="284"/>
        <w:jc w:val="both"/>
        <w:rPr>
          <w:sz w:val="22"/>
          <w:szCs w:val="22"/>
        </w:rPr>
      </w:pPr>
      <w:r>
        <w:rPr>
          <w:sz w:val="22"/>
          <w:szCs w:val="22"/>
        </w:rPr>
        <w:t>1.   Przedmiot Umowy podlegać będzie następującym Odbiorom:</w:t>
      </w:r>
    </w:p>
    <w:p w14:paraId="2B804C0C" w14:textId="526526F2" w:rsidR="00E51945" w:rsidRPr="000F0D9F" w:rsidRDefault="00000000" w:rsidP="00025639">
      <w:pPr>
        <w:spacing w:line="276" w:lineRule="auto"/>
        <w:ind w:left="709" w:hanging="283"/>
        <w:jc w:val="both"/>
        <w:rPr>
          <w:sz w:val="22"/>
          <w:szCs w:val="22"/>
        </w:rPr>
      </w:pPr>
      <w:r>
        <w:rPr>
          <w:sz w:val="22"/>
          <w:szCs w:val="22"/>
        </w:rPr>
        <w:lastRenderedPageBreak/>
        <w:t>1) odbiór dokumentacji technicznej</w:t>
      </w:r>
      <w:r w:rsidR="00E51945">
        <w:rPr>
          <w:sz w:val="22"/>
          <w:szCs w:val="22"/>
        </w:rPr>
        <w:t xml:space="preserve"> (</w:t>
      </w:r>
      <w:r w:rsidR="00E51945">
        <w:rPr>
          <w:sz w:val="22"/>
        </w:rPr>
        <w:t>o ile zajdzie konieczność wykonania tych czynności w ramach realizacji zamówienia)</w:t>
      </w:r>
    </w:p>
    <w:p w14:paraId="65D3CD35" w14:textId="77777777" w:rsidR="00890F4D" w:rsidRDefault="00000000" w:rsidP="00025639">
      <w:pPr>
        <w:spacing w:line="276" w:lineRule="auto"/>
        <w:ind w:left="709" w:hanging="283"/>
        <w:jc w:val="both"/>
        <w:rPr>
          <w:sz w:val="22"/>
          <w:szCs w:val="22"/>
        </w:rPr>
      </w:pPr>
      <w:r>
        <w:rPr>
          <w:sz w:val="22"/>
          <w:szCs w:val="22"/>
        </w:rPr>
        <w:t>2) odbiór robót zanikających i ulegających zakryciu, odbiór terenu</w:t>
      </w:r>
    </w:p>
    <w:p w14:paraId="6C6DAF55" w14:textId="34D8B256" w:rsidR="00AB4980" w:rsidRDefault="00000000" w:rsidP="00025639">
      <w:pPr>
        <w:spacing w:line="276" w:lineRule="auto"/>
        <w:ind w:left="709" w:hanging="283"/>
        <w:jc w:val="both"/>
        <w:rPr>
          <w:sz w:val="22"/>
          <w:szCs w:val="22"/>
        </w:rPr>
      </w:pPr>
      <w:r>
        <w:rPr>
          <w:sz w:val="22"/>
          <w:szCs w:val="22"/>
        </w:rPr>
        <w:t xml:space="preserve">3) </w:t>
      </w:r>
      <w:r w:rsidR="00AB4980">
        <w:rPr>
          <w:sz w:val="22"/>
          <w:szCs w:val="22"/>
        </w:rPr>
        <w:t>odbiór robót częściowych (etap)</w:t>
      </w:r>
    </w:p>
    <w:p w14:paraId="097458ED" w14:textId="697B3A36" w:rsidR="00890F4D" w:rsidRDefault="00AB4980" w:rsidP="00025639">
      <w:pPr>
        <w:spacing w:line="276" w:lineRule="auto"/>
        <w:ind w:left="709" w:hanging="283"/>
        <w:jc w:val="both"/>
        <w:rPr>
          <w:sz w:val="22"/>
          <w:szCs w:val="22"/>
        </w:rPr>
      </w:pPr>
      <w:r>
        <w:rPr>
          <w:sz w:val="22"/>
          <w:szCs w:val="22"/>
        </w:rPr>
        <w:t>4) odbiór robót budowlanych (odbiór końcowy),</w:t>
      </w:r>
    </w:p>
    <w:p w14:paraId="4F843A70" w14:textId="77777777" w:rsidR="00890F4D" w:rsidRDefault="00000000" w:rsidP="00025639">
      <w:pPr>
        <w:spacing w:line="276" w:lineRule="auto"/>
        <w:ind w:firstLine="426"/>
        <w:jc w:val="both"/>
        <w:rPr>
          <w:sz w:val="22"/>
          <w:szCs w:val="22"/>
        </w:rPr>
      </w:pPr>
      <w:r>
        <w:rPr>
          <w:sz w:val="22"/>
          <w:szCs w:val="22"/>
        </w:rPr>
        <w:t>4) odbiór operatów geodezyjnych, w tym operatu powykonawczego.</w:t>
      </w:r>
    </w:p>
    <w:p w14:paraId="43BDFEAF" w14:textId="77777777" w:rsidR="00020B3B" w:rsidRDefault="00180C2C" w:rsidP="00025639">
      <w:pPr>
        <w:spacing w:line="276" w:lineRule="auto"/>
        <w:ind w:firstLine="426"/>
        <w:jc w:val="both"/>
        <w:rPr>
          <w:sz w:val="22"/>
          <w:szCs w:val="22"/>
        </w:rPr>
      </w:pPr>
      <w:r>
        <w:rPr>
          <w:sz w:val="22"/>
          <w:szCs w:val="22"/>
        </w:rPr>
        <w:t xml:space="preserve">5) </w:t>
      </w:r>
      <w:r w:rsidRPr="00180C2C">
        <w:rPr>
          <w:sz w:val="22"/>
          <w:szCs w:val="22"/>
        </w:rPr>
        <w:t>Odbiór gwarancyjny</w:t>
      </w:r>
    </w:p>
    <w:p w14:paraId="1EC2B953" w14:textId="1315AC19" w:rsidR="00890F4D" w:rsidRDefault="00020B3B" w:rsidP="00AB4980">
      <w:pPr>
        <w:spacing w:line="276" w:lineRule="auto"/>
        <w:ind w:firstLine="426"/>
        <w:jc w:val="both"/>
        <w:rPr>
          <w:sz w:val="22"/>
          <w:szCs w:val="22"/>
        </w:rPr>
      </w:pPr>
      <w:r>
        <w:rPr>
          <w:sz w:val="22"/>
          <w:szCs w:val="22"/>
        </w:rPr>
        <w:t xml:space="preserve">6) </w:t>
      </w:r>
      <w:r w:rsidR="00025639">
        <w:rPr>
          <w:sz w:val="22"/>
          <w:szCs w:val="22"/>
        </w:rPr>
        <w:t>odbiór pogwarancyjny,</w:t>
      </w:r>
    </w:p>
    <w:p w14:paraId="2F4C6870" w14:textId="77777777" w:rsidR="00890F4D" w:rsidRDefault="00000000">
      <w:pPr>
        <w:spacing w:before="120" w:after="120"/>
        <w:ind w:left="426" w:hanging="284"/>
        <w:jc w:val="both"/>
        <w:rPr>
          <w:sz w:val="22"/>
          <w:szCs w:val="22"/>
        </w:rPr>
      </w:pPr>
      <w:r>
        <w:rPr>
          <w:sz w:val="22"/>
          <w:szCs w:val="22"/>
        </w:rPr>
        <w:t>2.   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214F6EE0" w14:textId="03A55FC8" w:rsidR="00890F4D" w:rsidRDefault="00000000">
      <w:pPr>
        <w:spacing w:before="120" w:after="120"/>
        <w:ind w:left="426" w:hanging="284"/>
        <w:jc w:val="both"/>
        <w:rPr>
          <w:sz w:val="22"/>
          <w:szCs w:val="22"/>
        </w:rPr>
      </w:pPr>
      <w:r>
        <w:rPr>
          <w:sz w:val="22"/>
          <w:szCs w:val="22"/>
        </w:rPr>
        <w:t xml:space="preserve">3.   Zamawiający obowiązany jest przystąpić do odbioru w terminie do </w:t>
      </w:r>
      <w:r w:rsidRPr="00025639">
        <w:rPr>
          <w:sz w:val="22"/>
          <w:szCs w:val="22"/>
        </w:rPr>
        <w:t>5</w:t>
      </w:r>
      <w:r>
        <w:rPr>
          <w:sz w:val="22"/>
          <w:szCs w:val="22"/>
        </w:rPr>
        <w:t xml:space="preserve"> dni od zgłoszenia przez Wykonawcę Zamawiającemu gotowości do odbioru końcowego w formie pisemnej lub za pośrednictwem poczty e-mail. Datę i godzinę odbioru wyznacza Zamawiający powiadamiając Wykonawcę w formie pisemnej lub za pośrednictwem poczty e-mail. Zmawiający zastrzega sobie prawo przedłużenia procedury odbiorowej do czasu potwierdzenia przez Nadzór Budowlany przyjęcia zgłoszenia zakończenia robót.</w:t>
      </w:r>
    </w:p>
    <w:p w14:paraId="3881D987" w14:textId="77777777" w:rsidR="00890F4D" w:rsidRDefault="00000000">
      <w:pPr>
        <w:spacing w:before="120" w:after="120"/>
        <w:ind w:left="426" w:hanging="284"/>
        <w:jc w:val="both"/>
        <w:rPr>
          <w:sz w:val="22"/>
          <w:szCs w:val="22"/>
        </w:rPr>
      </w:pPr>
      <w:r>
        <w:rPr>
          <w:sz w:val="22"/>
          <w:szCs w:val="22"/>
        </w:rPr>
        <w:t>4.   W odbiorze uczestniczyć będą przedstawiciele Zamawiającego i Wykonawcy, w tym:</w:t>
      </w:r>
      <w:r>
        <w:rPr>
          <w:sz w:val="22"/>
          <w:szCs w:val="22"/>
          <w:vertAlign w:val="superscript"/>
        </w:rPr>
        <w:t xml:space="preserve"> </w:t>
      </w:r>
    </w:p>
    <w:p w14:paraId="6882F412" w14:textId="1DD2AA30" w:rsidR="00890F4D" w:rsidRDefault="00000000">
      <w:pPr>
        <w:numPr>
          <w:ilvl w:val="0"/>
          <w:numId w:val="18"/>
        </w:numPr>
        <w:spacing w:before="120" w:after="120"/>
        <w:ind w:left="709" w:hanging="283"/>
        <w:jc w:val="both"/>
        <w:rPr>
          <w:sz w:val="22"/>
          <w:szCs w:val="22"/>
        </w:rPr>
      </w:pPr>
      <w:r>
        <w:rPr>
          <w:sz w:val="22"/>
          <w:szCs w:val="22"/>
        </w:rPr>
        <w:t xml:space="preserve">Kierownik </w:t>
      </w:r>
      <w:r w:rsidR="00E51945">
        <w:rPr>
          <w:sz w:val="22"/>
          <w:szCs w:val="22"/>
        </w:rPr>
        <w:t>robót</w:t>
      </w:r>
      <w:r>
        <w:rPr>
          <w:sz w:val="22"/>
          <w:szCs w:val="22"/>
        </w:rPr>
        <w:t>;</w:t>
      </w:r>
    </w:p>
    <w:p w14:paraId="02DA4330" w14:textId="03C92BA8" w:rsidR="00890F4D" w:rsidRDefault="00000000">
      <w:pPr>
        <w:numPr>
          <w:ilvl w:val="0"/>
          <w:numId w:val="18"/>
        </w:numPr>
        <w:spacing w:before="120" w:after="120"/>
        <w:ind w:left="709" w:hanging="283"/>
        <w:jc w:val="both"/>
        <w:rPr>
          <w:sz w:val="22"/>
          <w:szCs w:val="22"/>
        </w:rPr>
      </w:pPr>
      <w:r>
        <w:rPr>
          <w:sz w:val="22"/>
          <w:szCs w:val="22"/>
        </w:rPr>
        <w:t>Inspektor Nadzoru Inwestorskiego,</w:t>
      </w:r>
    </w:p>
    <w:p w14:paraId="0A504A74" w14:textId="0655F048" w:rsidR="00890F4D" w:rsidRDefault="00000000">
      <w:pPr>
        <w:spacing w:before="120" w:after="120"/>
        <w:ind w:left="426" w:hanging="284"/>
        <w:jc w:val="both"/>
        <w:rPr>
          <w:sz w:val="22"/>
          <w:szCs w:val="22"/>
        </w:rPr>
      </w:pPr>
      <w:r w:rsidRPr="00025639">
        <w:rPr>
          <w:sz w:val="22"/>
          <w:szCs w:val="22"/>
        </w:rPr>
        <w:t>5. Odbioru robót zanikających i ulegających zakryciu dokonuje upoważniony Inspektor Nadzoru Inwestorskiego lub inna osoba wskazana przez Zamawiającego – na podstawie protokołu odbioru</w:t>
      </w:r>
      <w:r w:rsidR="00F34146" w:rsidRPr="00025639">
        <w:rPr>
          <w:sz w:val="22"/>
          <w:szCs w:val="22"/>
        </w:rPr>
        <w:t xml:space="preserve"> lub</w:t>
      </w:r>
      <w:r w:rsidRPr="00025639">
        <w:rPr>
          <w:sz w:val="22"/>
          <w:szCs w:val="22"/>
        </w:rPr>
        <w:t xml:space="preserve"> dokonując wpisu do dziennika budowy</w:t>
      </w:r>
      <w:r w:rsidR="00F34146" w:rsidRPr="00025639">
        <w:rPr>
          <w:sz w:val="22"/>
          <w:szCs w:val="22"/>
        </w:rPr>
        <w:t>, jeżeli dziennik budowy jest wymagany</w:t>
      </w:r>
    </w:p>
    <w:p w14:paraId="4544F898" w14:textId="5EFFAABE" w:rsidR="00890F4D" w:rsidRDefault="00000000">
      <w:pPr>
        <w:spacing w:before="120" w:after="120"/>
        <w:ind w:left="426" w:hanging="284"/>
        <w:jc w:val="both"/>
        <w:rPr>
          <w:sz w:val="22"/>
          <w:szCs w:val="22"/>
        </w:rPr>
      </w:pPr>
      <w:r>
        <w:rPr>
          <w:sz w:val="22"/>
          <w:szCs w:val="22"/>
        </w:rPr>
        <w:t xml:space="preserve">6.  W przypadku, gdy z przyczyn leżących po stronie Wykonawcy nie dokonano odbioru robót zanikających lub ulegających zakryciu, Zamawiający może nakazać Wykonawcy − na jego </w:t>
      </w:r>
      <w:r w:rsidR="001B1FB4">
        <w:rPr>
          <w:sz w:val="22"/>
          <w:szCs w:val="22"/>
        </w:rPr>
        <w:t>koszt i</w:t>
      </w:r>
      <w:r>
        <w:rPr>
          <w:sz w:val="22"/>
          <w:szCs w:val="22"/>
        </w:rPr>
        <w:t xml:space="preserve"> ryzyko − odkrycie lub też inne adekwatne czynności celem dokonania odbioru we wskazanych częściach robót, które nie zostały odebrane.</w:t>
      </w:r>
      <w:r>
        <w:rPr>
          <w:sz w:val="22"/>
          <w:szCs w:val="22"/>
          <w:vertAlign w:val="superscript"/>
        </w:rPr>
        <w:t xml:space="preserve"> </w:t>
      </w:r>
    </w:p>
    <w:p w14:paraId="0201AF63" w14:textId="77777777" w:rsidR="00890F4D" w:rsidRDefault="00000000">
      <w:pPr>
        <w:spacing w:before="120" w:after="120"/>
        <w:ind w:left="426" w:hanging="284"/>
        <w:jc w:val="both"/>
        <w:rPr>
          <w:sz w:val="22"/>
          <w:szCs w:val="22"/>
        </w:rPr>
      </w:pPr>
      <w:r>
        <w:rPr>
          <w:sz w:val="22"/>
          <w:szCs w:val="22"/>
        </w:rPr>
        <w:t>7.   Odbiór gwarancyjny ma na celu zgłoszenie przez Zamawiającego wszelkich ujawnionych wad.</w:t>
      </w:r>
    </w:p>
    <w:p w14:paraId="50EE4C01" w14:textId="77777777" w:rsidR="00890F4D" w:rsidRDefault="00000000">
      <w:pPr>
        <w:spacing w:before="120" w:after="120"/>
        <w:ind w:left="426" w:hanging="284"/>
        <w:jc w:val="both"/>
        <w:rPr>
          <w:sz w:val="22"/>
          <w:szCs w:val="22"/>
        </w:rPr>
      </w:pPr>
      <w:r>
        <w:rPr>
          <w:sz w:val="22"/>
          <w:szCs w:val="22"/>
        </w:rPr>
        <w:t>8.   Odbiór pogwarancyjny ma na celu potwierdzenie wypełnienia przez Wykonawcę obowiązków z tytułu udzielonej Gwarancji jakości oraz rękojmi za wady.</w:t>
      </w:r>
    </w:p>
    <w:p w14:paraId="60E6A5CB" w14:textId="77777777" w:rsidR="00890F4D" w:rsidRDefault="00000000" w:rsidP="00020B3B">
      <w:pPr>
        <w:spacing w:before="120" w:after="120"/>
        <w:ind w:left="426" w:hanging="284"/>
        <w:jc w:val="both"/>
        <w:rPr>
          <w:sz w:val="22"/>
          <w:szCs w:val="22"/>
        </w:rPr>
      </w:pPr>
      <w:r>
        <w:rPr>
          <w:sz w:val="22"/>
          <w:szCs w:val="22"/>
        </w:rPr>
        <w:t xml:space="preserve">9.   Odbioru gwarancyjnego, pogwarancyjnego oraz częściowego dokonuje się po wykonaniu prac. Odbiór ten potwierdzony winien być protokołem odbioru. Zamawiający przystąpi do czynności odbioru w terminie </w:t>
      </w:r>
      <w:r>
        <w:rPr>
          <w:bCs/>
          <w:sz w:val="22"/>
          <w:szCs w:val="22"/>
        </w:rPr>
        <w:t>10</w:t>
      </w:r>
      <w:r>
        <w:rPr>
          <w:sz w:val="22"/>
          <w:szCs w:val="22"/>
        </w:rPr>
        <w:t xml:space="preserve"> dni roboczych od dnia zgłoszenia przez Wykonawcę gotowości do odbioru. </w:t>
      </w:r>
    </w:p>
    <w:p w14:paraId="2066C6DF" w14:textId="77777777" w:rsidR="00020B3B" w:rsidRDefault="00000000" w:rsidP="00D4450E">
      <w:pPr>
        <w:ind w:firstLine="426"/>
        <w:jc w:val="both"/>
        <w:rPr>
          <w:sz w:val="22"/>
          <w:szCs w:val="22"/>
        </w:rPr>
      </w:pPr>
      <w:r>
        <w:rPr>
          <w:sz w:val="22"/>
          <w:szCs w:val="22"/>
        </w:rPr>
        <w:t xml:space="preserve">10. Odebranie każdego etapu robót winno być zakończone spisaniem protokołu odbioru częściowego robót. </w:t>
      </w:r>
    </w:p>
    <w:p w14:paraId="329DA8BD" w14:textId="58068101" w:rsidR="00123281" w:rsidRPr="00123281" w:rsidRDefault="00000000" w:rsidP="00123281">
      <w:pPr>
        <w:ind w:firstLine="426"/>
        <w:jc w:val="both"/>
        <w:rPr>
          <w:sz w:val="22"/>
          <w:szCs w:val="22"/>
        </w:rPr>
      </w:pPr>
      <w:r w:rsidRPr="00123281">
        <w:rPr>
          <w:sz w:val="22"/>
          <w:szCs w:val="22"/>
        </w:rPr>
        <w:t xml:space="preserve">Odbiór </w:t>
      </w:r>
      <w:r w:rsidR="00AB4980" w:rsidRPr="00123281">
        <w:rPr>
          <w:sz w:val="22"/>
          <w:szCs w:val="22"/>
        </w:rPr>
        <w:t>częściowy robót</w:t>
      </w:r>
      <w:r w:rsidRPr="00123281">
        <w:rPr>
          <w:sz w:val="22"/>
          <w:szCs w:val="22"/>
        </w:rPr>
        <w:t xml:space="preserve"> będzie polegał na przedstawieniu inspektorowi nadzoru protokołów badań i sprawdzeń częściowych, kwalifikujących linię kablową do eksploatacji</w:t>
      </w:r>
      <w:r w:rsidR="00AB4980" w:rsidRPr="00123281">
        <w:rPr>
          <w:sz w:val="22"/>
          <w:szCs w:val="22"/>
        </w:rPr>
        <w:t xml:space="preserve">. Wykonawca zobowiązany jest do przedłożenia Zamawiającemu </w:t>
      </w:r>
      <w:r w:rsidR="00020B3B" w:rsidRPr="00123281">
        <w:rPr>
          <w:sz w:val="22"/>
          <w:szCs w:val="22"/>
        </w:rPr>
        <w:t>dokumentacj</w:t>
      </w:r>
      <w:r w:rsidR="00AB4980" w:rsidRPr="00123281">
        <w:rPr>
          <w:sz w:val="22"/>
          <w:szCs w:val="22"/>
        </w:rPr>
        <w:t>i</w:t>
      </w:r>
      <w:r w:rsidR="00020B3B" w:rsidRPr="00123281">
        <w:rPr>
          <w:sz w:val="22"/>
          <w:szCs w:val="22"/>
        </w:rPr>
        <w:t xml:space="preserve"> powykonawcz</w:t>
      </w:r>
      <w:r w:rsidR="00AB4980" w:rsidRPr="00123281">
        <w:rPr>
          <w:sz w:val="22"/>
          <w:szCs w:val="22"/>
        </w:rPr>
        <w:t>ej</w:t>
      </w:r>
      <w:r w:rsidR="00650512" w:rsidRPr="00123281">
        <w:rPr>
          <w:sz w:val="22"/>
          <w:szCs w:val="22"/>
        </w:rPr>
        <w:t xml:space="preserve"> w tym operatu powykonawczego</w:t>
      </w:r>
      <w:r w:rsidR="00020B3B" w:rsidRPr="00123281">
        <w:rPr>
          <w:sz w:val="22"/>
          <w:szCs w:val="22"/>
        </w:rPr>
        <w:t>, obejmując</w:t>
      </w:r>
      <w:r w:rsidR="00AB4980" w:rsidRPr="00123281">
        <w:rPr>
          <w:sz w:val="22"/>
          <w:szCs w:val="22"/>
        </w:rPr>
        <w:t>ej</w:t>
      </w:r>
      <w:r w:rsidR="00020B3B" w:rsidRPr="00123281">
        <w:rPr>
          <w:sz w:val="22"/>
          <w:szCs w:val="22"/>
        </w:rPr>
        <w:t xml:space="preserve"> </w:t>
      </w:r>
      <w:r w:rsidR="00123281" w:rsidRPr="00123281">
        <w:rPr>
          <w:sz w:val="22"/>
          <w:szCs w:val="22"/>
        </w:rPr>
        <w:t>lini</w:t>
      </w:r>
      <w:r w:rsidR="00123281" w:rsidRPr="00123281">
        <w:rPr>
          <w:sz w:val="22"/>
          <w:szCs w:val="22"/>
        </w:rPr>
        <w:t>e</w:t>
      </w:r>
      <w:r w:rsidR="00123281" w:rsidRPr="00123281">
        <w:rPr>
          <w:sz w:val="22"/>
          <w:szCs w:val="22"/>
        </w:rPr>
        <w:t xml:space="preserve"> kablowe z podanymi wymiarami podłużnymi i poprzecznymi trasy kabl</w:t>
      </w:r>
      <w:r w:rsidR="00123281" w:rsidRPr="00123281">
        <w:rPr>
          <w:sz w:val="22"/>
          <w:szCs w:val="22"/>
        </w:rPr>
        <w:t>i</w:t>
      </w:r>
      <w:r w:rsidR="00123281" w:rsidRPr="00123281">
        <w:rPr>
          <w:sz w:val="22"/>
          <w:szCs w:val="22"/>
        </w:rPr>
        <w:t>, względem punktów stałych otoczenia, skrzyżowania kabla z uzbrojeniem podziemnym i naziemnym, przekroje poprzeczne skrzyżowań kabla z uzbrojeniem podziemnym i nadziemnym (typy, długości, średnice rur osłonowych), typ osprzętu i muf kablowych.</w:t>
      </w:r>
      <w:r w:rsidR="00123281" w:rsidRPr="00123281">
        <w:rPr>
          <w:sz w:val="22"/>
          <w:szCs w:val="22"/>
        </w:rPr>
        <w:t xml:space="preserve"> Ponadto należy przedstawić </w:t>
      </w:r>
      <w:r w:rsidR="00020B3B" w:rsidRPr="00123281">
        <w:rPr>
          <w:sz w:val="22"/>
          <w:szCs w:val="22"/>
        </w:rPr>
        <w:t>protokoły odbioru robót budowlanych, w tym sprawdzenie poprawności oznakowania, głębokości ułożenia, zabezpieczeń mechanicznych (folia, taśma ostrzegawcza, rura osłonowa) oraz wyniki pomiarów, polegających na sprawdzeniu ciągłości żył roboczych i powrotnych, ekranów, uziemień i połączeń wyrównawczych; pomiarów rezystancji izolacji, żył roboczych i powrotnych, uziemień; próby napięciowe (udarowe lub probierczym napięciem prądu przemiennego; kontrola fazowości i zgodności oznaczeń).</w:t>
      </w:r>
      <w:r w:rsidRPr="00123281">
        <w:rPr>
          <w:sz w:val="22"/>
          <w:szCs w:val="22"/>
        </w:rPr>
        <w:t xml:space="preserve"> </w:t>
      </w:r>
      <w:r w:rsidR="00123281" w:rsidRPr="00123281">
        <w:rPr>
          <w:sz w:val="22"/>
          <w:szCs w:val="22"/>
        </w:rPr>
        <w:t>Wykonawca załączy r</w:t>
      </w:r>
      <w:r w:rsidR="00123281" w:rsidRPr="00123281">
        <w:rPr>
          <w:sz w:val="22"/>
          <w:szCs w:val="22"/>
        </w:rPr>
        <w:t>zeczywisty schemat włączenia linii i złącz kablowych do sieci.</w:t>
      </w:r>
    </w:p>
    <w:p w14:paraId="655F18A0" w14:textId="77777777" w:rsidR="00123281" w:rsidRPr="00123281" w:rsidRDefault="00123281" w:rsidP="00123281">
      <w:pPr>
        <w:ind w:firstLine="426"/>
        <w:jc w:val="both"/>
        <w:rPr>
          <w:sz w:val="22"/>
          <w:szCs w:val="22"/>
        </w:rPr>
      </w:pPr>
    </w:p>
    <w:p w14:paraId="0B733803" w14:textId="50334F59" w:rsidR="00890F4D" w:rsidRPr="00123281" w:rsidRDefault="00000000" w:rsidP="00020B3B">
      <w:pPr>
        <w:ind w:firstLine="426"/>
        <w:jc w:val="both"/>
        <w:rPr>
          <w:sz w:val="22"/>
          <w:szCs w:val="22"/>
        </w:rPr>
      </w:pPr>
      <w:r w:rsidRPr="00123281">
        <w:rPr>
          <w:sz w:val="22"/>
          <w:szCs w:val="22"/>
        </w:rPr>
        <w:lastRenderedPageBreak/>
        <w:t xml:space="preserve">Odbiór końcowy budowy sieci elektroenergetycznej powinien być zakończony protokołem odbioru końcowego, protokołem przekazania/przyjęcia do eksploatacji. </w:t>
      </w:r>
    </w:p>
    <w:p w14:paraId="5E3887B5" w14:textId="77777777" w:rsidR="00890F4D" w:rsidRDefault="00000000">
      <w:pPr>
        <w:jc w:val="both"/>
        <w:rPr>
          <w:sz w:val="22"/>
          <w:szCs w:val="22"/>
        </w:rPr>
      </w:pPr>
      <w:r>
        <w:rPr>
          <w:sz w:val="22"/>
          <w:szCs w:val="22"/>
        </w:rPr>
        <w:t>11. W wypadku stwierdzenia, że przedmiot odbioru częściowego nie został wykonany w sposób należyty, w protokole należy również wskazać wady przedmiotu odbioru oraz termin ich usunięcia. W wypadku negatywnego wyniku odbioru częściowego, etap realizacji uważa się za niewykonany. Protokół, w którym stwierdzono negatywny wynik odbioru częściowego nie może stanowić podstawy do wystawienia faktury.</w:t>
      </w:r>
    </w:p>
    <w:p w14:paraId="39BB0292" w14:textId="77777777" w:rsidR="00890F4D" w:rsidRDefault="00000000">
      <w:pPr>
        <w:numPr>
          <w:ilvl w:val="0"/>
          <w:numId w:val="47"/>
        </w:numPr>
        <w:spacing w:before="120" w:after="120"/>
        <w:ind w:left="426" w:hanging="426"/>
        <w:jc w:val="both"/>
        <w:rPr>
          <w:sz w:val="22"/>
          <w:szCs w:val="22"/>
        </w:rPr>
      </w:pPr>
      <w:r>
        <w:rPr>
          <w:sz w:val="22"/>
          <w:szCs w:val="22"/>
        </w:rPr>
        <w:t>Z czynności odbioru każdorazowo sporządzony jest protokół odbioru, w którym należy wskazać w szczególności:</w:t>
      </w:r>
    </w:p>
    <w:p w14:paraId="565E7062" w14:textId="77777777" w:rsidR="00890F4D" w:rsidRDefault="00000000">
      <w:pPr>
        <w:spacing w:before="120" w:after="120"/>
        <w:ind w:left="709" w:hanging="283"/>
        <w:jc w:val="both"/>
        <w:rPr>
          <w:sz w:val="22"/>
          <w:szCs w:val="22"/>
        </w:rPr>
      </w:pPr>
      <w:r>
        <w:rPr>
          <w:sz w:val="22"/>
          <w:szCs w:val="22"/>
        </w:rPr>
        <w:t>1) datę dokonania czynności odbioru,</w:t>
      </w:r>
    </w:p>
    <w:p w14:paraId="000A352D" w14:textId="77777777" w:rsidR="00890F4D" w:rsidRDefault="00000000">
      <w:pPr>
        <w:spacing w:before="120" w:after="120"/>
        <w:ind w:left="709" w:hanging="283"/>
        <w:jc w:val="both"/>
        <w:rPr>
          <w:sz w:val="22"/>
          <w:szCs w:val="22"/>
        </w:rPr>
      </w:pPr>
      <w:r>
        <w:rPr>
          <w:sz w:val="22"/>
          <w:szCs w:val="22"/>
        </w:rPr>
        <w:t>2) przedmiot odbioru,</w:t>
      </w:r>
    </w:p>
    <w:p w14:paraId="22A69D19" w14:textId="77777777" w:rsidR="00890F4D" w:rsidRDefault="00000000">
      <w:pPr>
        <w:spacing w:before="120" w:after="120"/>
        <w:ind w:left="709" w:hanging="283"/>
        <w:jc w:val="both"/>
        <w:rPr>
          <w:sz w:val="22"/>
          <w:szCs w:val="22"/>
        </w:rPr>
      </w:pPr>
      <w:r>
        <w:rPr>
          <w:sz w:val="22"/>
          <w:szCs w:val="22"/>
        </w:rPr>
        <w:t>3) wynik odbioru,</w:t>
      </w:r>
    </w:p>
    <w:p w14:paraId="6CE57FD4" w14:textId="77777777" w:rsidR="00890F4D" w:rsidRDefault="00000000">
      <w:pPr>
        <w:spacing w:before="120" w:after="120"/>
        <w:ind w:left="709" w:hanging="283"/>
        <w:jc w:val="both"/>
        <w:rPr>
          <w:sz w:val="22"/>
          <w:szCs w:val="22"/>
        </w:rPr>
      </w:pPr>
      <w:r>
        <w:rPr>
          <w:sz w:val="22"/>
          <w:szCs w:val="22"/>
        </w:rPr>
        <w:t>4) podpisy obydwu Stron (Zamawiającego i Wykonawcy).</w:t>
      </w:r>
    </w:p>
    <w:p w14:paraId="3B65D4E3" w14:textId="77777777" w:rsidR="00890F4D" w:rsidRDefault="00000000">
      <w:pPr>
        <w:spacing w:before="120" w:after="120"/>
        <w:ind w:left="426"/>
        <w:jc w:val="both"/>
        <w:rPr>
          <w:sz w:val="22"/>
          <w:szCs w:val="22"/>
        </w:rPr>
      </w:pPr>
      <w:r>
        <w:rPr>
          <w:sz w:val="22"/>
          <w:szCs w:val="22"/>
        </w:rPr>
        <w:t>W czynnościach odbioru biorą udział upoważnieni przedstawiciele obu Stron, którzy podpisują protokół.</w:t>
      </w:r>
    </w:p>
    <w:p w14:paraId="4CA4DF75" w14:textId="77777777" w:rsidR="00890F4D" w:rsidRDefault="00000000">
      <w:pPr>
        <w:spacing w:before="120" w:after="120"/>
        <w:ind w:left="426" w:hanging="284"/>
        <w:jc w:val="both"/>
        <w:rPr>
          <w:sz w:val="22"/>
          <w:szCs w:val="22"/>
        </w:rPr>
      </w:pPr>
      <w:r>
        <w:rPr>
          <w:sz w:val="22"/>
          <w:szCs w:val="22"/>
        </w:rPr>
        <w:t>12. 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częściowego lub końcowego wykonania Przedmiotu Umowy, a który odbył się z udziałem dwóch Stron, potwierdzany jest sporządzanym przez Wykonawcę i podpisywanym przez Strony protokołem odbioru.</w:t>
      </w:r>
    </w:p>
    <w:p w14:paraId="6C1D60EB" w14:textId="77777777" w:rsidR="00890F4D" w:rsidRDefault="00000000">
      <w:pPr>
        <w:spacing w:before="120" w:after="120"/>
        <w:ind w:left="426" w:hanging="284"/>
        <w:jc w:val="both"/>
        <w:rPr>
          <w:sz w:val="22"/>
          <w:szCs w:val="22"/>
        </w:rPr>
      </w:pPr>
      <w:r>
        <w:rPr>
          <w:sz w:val="22"/>
          <w:szCs w:val="22"/>
        </w:rPr>
        <w:t>13. Jeżeli w toku Odbioru końcowego zostaną stwierdzone wady, to Zamawiającemu przysługują następujące uprawnienia:</w:t>
      </w:r>
    </w:p>
    <w:p w14:paraId="3E1C1A45" w14:textId="77777777" w:rsidR="00890F4D" w:rsidRDefault="00000000">
      <w:pPr>
        <w:numPr>
          <w:ilvl w:val="1"/>
          <w:numId w:val="17"/>
        </w:numPr>
        <w:spacing w:before="120" w:after="120"/>
        <w:ind w:left="709" w:hanging="283"/>
        <w:jc w:val="both"/>
        <w:rPr>
          <w:sz w:val="22"/>
          <w:szCs w:val="22"/>
        </w:rPr>
      </w:pPr>
      <w:r>
        <w:rPr>
          <w:sz w:val="22"/>
          <w:szCs w:val="22"/>
        </w:rPr>
        <w:t>jeżeli wady nadają się do usunięcia i nie są istotne, może wyznaczyć termin ich usunięcia i odmówić odbioru do czasu usunięcia wad, z zachowaniem prawa do naliczenia kar umownych,</w:t>
      </w:r>
    </w:p>
    <w:p w14:paraId="5728AF7E" w14:textId="77777777" w:rsidR="00890F4D" w:rsidRDefault="00000000">
      <w:pPr>
        <w:numPr>
          <w:ilvl w:val="1"/>
          <w:numId w:val="17"/>
        </w:numPr>
        <w:spacing w:before="120" w:after="120"/>
        <w:ind w:left="709" w:hanging="283"/>
        <w:jc w:val="both"/>
        <w:rPr>
          <w:sz w:val="22"/>
          <w:szCs w:val="22"/>
        </w:rPr>
      </w:pPr>
      <w:r>
        <w:rPr>
          <w:sz w:val="22"/>
          <w:szCs w:val="22"/>
        </w:rPr>
        <w:t>jeżeli wady nie nadają się do usunięcia to:</w:t>
      </w:r>
    </w:p>
    <w:p w14:paraId="4EE15A3A" w14:textId="48B232EC" w:rsidR="00890F4D" w:rsidRDefault="00000000">
      <w:pPr>
        <w:numPr>
          <w:ilvl w:val="2"/>
          <w:numId w:val="19"/>
        </w:numPr>
        <w:spacing w:before="120" w:after="120"/>
        <w:ind w:left="993" w:hanging="284"/>
        <w:jc w:val="both"/>
        <w:rPr>
          <w:sz w:val="22"/>
          <w:szCs w:val="22"/>
        </w:rPr>
      </w:pPr>
      <w:r>
        <w:rPr>
          <w:sz w:val="22"/>
          <w:szCs w:val="22"/>
        </w:rPr>
        <w:t xml:space="preserve">jeżeli nie uniemożliwiają one użytkowania przedmiotu umowy zgodnie z przeznaczeniem (wady nieistotne), Zamawiający może żądać obniżenia wynagrodzenia </w:t>
      </w:r>
      <w:r w:rsidR="001B1FB4">
        <w:rPr>
          <w:sz w:val="22"/>
          <w:szCs w:val="22"/>
        </w:rPr>
        <w:t>w odpowiednim</w:t>
      </w:r>
      <w:r>
        <w:rPr>
          <w:sz w:val="22"/>
          <w:szCs w:val="22"/>
        </w:rPr>
        <w:t xml:space="preserve"> stosunku, </w:t>
      </w:r>
    </w:p>
    <w:p w14:paraId="364F3AAA" w14:textId="77777777" w:rsidR="00890F4D" w:rsidRDefault="00000000">
      <w:pPr>
        <w:numPr>
          <w:ilvl w:val="2"/>
          <w:numId w:val="19"/>
        </w:numPr>
        <w:spacing w:before="120" w:after="120"/>
        <w:ind w:left="993" w:hanging="284"/>
        <w:jc w:val="both"/>
        <w:rPr>
          <w:sz w:val="22"/>
          <w:szCs w:val="22"/>
        </w:rPr>
      </w:pPr>
      <w:r>
        <w:rPr>
          <w:sz w:val="22"/>
          <w:szCs w:val="22"/>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188A4C33" w14:textId="60F7A8DA" w:rsidR="00890F4D" w:rsidRDefault="00000000">
      <w:pPr>
        <w:numPr>
          <w:ilvl w:val="0"/>
          <w:numId w:val="17"/>
        </w:numPr>
        <w:spacing w:before="120" w:after="120"/>
        <w:ind w:left="426" w:hanging="426"/>
        <w:jc w:val="both"/>
        <w:rPr>
          <w:sz w:val="22"/>
          <w:szCs w:val="22"/>
        </w:rPr>
      </w:pPr>
      <w:r>
        <w:rPr>
          <w:sz w:val="22"/>
          <w:szCs w:val="22"/>
        </w:rPr>
        <w:t xml:space="preserve">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do zlecenia usunięcia wad podmiotowi trzeciemu bez upoważnienia sądu, na koszt i ryzyko Wykonawcy </w:t>
      </w:r>
      <w:r w:rsidR="001B1FB4">
        <w:rPr>
          <w:sz w:val="22"/>
          <w:szCs w:val="22"/>
        </w:rPr>
        <w:t>(wykonanie</w:t>
      </w:r>
      <w:r>
        <w:rPr>
          <w:sz w:val="22"/>
          <w:szCs w:val="22"/>
        </w:rPr>
        <w:t xml:space="preserve"> </w:t>
      </w:r>
      <w:r w:rsidR="001B1FB4">
        <w:rPr>
          <w:sz w:val="22"/>
          <w:szCs w:val="22"/>
        </w:rPr>
        <w:t>zastępcze)</w:t>
      </w:r>
      <w:r>
        <w:rPr>
          <w:sz w:val="22"/>
          <w:szCs w:val="22"/>
        </w:rPr>
        <w:t>.</w:t>
      </w:r>
    </w:p>
    <w:p w14:paraId="0C99FC19" w14:textId="77777777" w:rsidR="00890F4D" w:rsidRDefault="00000000">
      <w:pPr>
        <w:spacing w:before="120" w:after="120"/>
        <w:ind w:left="426" w:hanging="284"/>
        <w:jc w:val="both"/>
        <w:rPr>
          <w:sz w:val="22"/>
          <w:szCs w:val="22"/>
        </w:rPr>
      </w:pPr>
      <w:r>
        <w:rPr>
          <w:sz w:val="22"/>
          <w:szCs w:val="22"/>
        </w:rPr>
        <w:t xml:space="preserve">14. Wykonawca nie może odmówić usunięcia wad bez względu na wysokość związanych </w:t>
      </w:r>
      <w:r>
        <w:rPr>
          <w:sz w:val="22"/>
          <w:szCs w:val="22"/>
        </w:rPr>
        <w:br/>
        <w:t xml:space="preserve">z tym kosztów. </w:t>
      </w:r>
    </w:p>
    <w:p w14:paraId="0A690E12" w14:textId="77777777" w:rsidR="00890F4D" w:rsidRDefault="00000000">
      <w:pPr>
        <w:spacing w:before="120" w:after="120"/>
        <w:ind w:left="426" w:hanging="284"/>
        <w:jc w:val="both"/>
        <w:rPr>
          <w:sz w:val="22"/>
          <w:szCs w:val="22"/>
        </w:rPr>
      </w:pPr>
      <w:r>
        <w:rPr>
          <w:sz w:val="22"/>
          <w:szCs w:val="22"/>
        </w:rPr>
        <w:t>15. Wykonawca zobowiązany jest do niezwłocznego pisemnego zawiadomienia Zamawiającego o usunięciu wad.</w:t>
      </w:r>
    </w:p>
    <w:p w14:paraId="7B4D8AD9" w14:textId="337489CC" w:rsidR="00890F4D" w:rsidRDefault="00000000">
      <w:pPr>
        <w:spacing w:before="120" w:after="120"/>
        <w:ind w:left="426" w:hanging="284"/>
        <w:jc w:val="both"/>
        <w:rPr>
          <w:sz w:val="22"/>
          <w:szCs w:val="22"/>
        </w:rPr>
      </w:pPr>
      <w:r>
        <w:rPr>
          <w:sz w:val="22"/>
          <w:szCs w:val="22"/>
        </w:rPr>
        <w:t xml:space="preserve">16. W przypadku stwierdzenia, że prace nie zostały wykonane w sposób należyty, zgodny z Umową, posiadają usterki, wady, braki, Zamawiający odmawia </w:t>
      </w:r>
      <w:r w:rsidR="001B1FB4">
        <w:rPr>
          <w:sz w:val="22"/>
          <w:szCs w:val="22"/>
        </w:rPr>
        <w:t>odbioru,</w:t>
      </w:r>
      <w:r>
        <w:rPr>
          <w:sz w:val="22"/>
          <w:szCs w:val="22"/>
        </w:rPr>
        <w:t xml:space="preserve"> jeżeli wady, braki są istotne, bądź dokonuje odbioru, jeżeli wady braki są nieistotne, ze wskazaniem w protokole odbioru braków, wad i terminu na ich usunięcie.</w:t>
      </w:r>
    </w:p>
    <w:p w14:paraId="68D49D84" w14:textId="77777777" w:rsidR="00890F4D" w:rsidRDefault="00000000">
      <w:pPr>
        <w:spacing w:before="120" w:after="120"/>
        <w:ind w:left="426" w:hanging="284"/>
        <w:jc w:val="both"/>
        <w:rPr>
          <w:sz w:val="22"/>
          <w:szCs w:val="22"/>
          <w:highlight w:val="yellow"/>
        </w:rPr>
      </w:pPr>
      <w:r>
        <w:rPr>
          <w:sz w:val="22"/>
          <w:szCs w:val="22"/>
        </w:rPr>
        <w:lastRenderedPageBreak/>
        <w:t>17. Przed odbiorem końcowym Przedmiotu Umowy Wykonawca zobowiązany jest uporządkować teren budowy i doprowadzić go do stanu z chwili przejęcia terenu budowy, z uwzględnieniem zmian w terenie, dokonanych w celu wykonania Przedmiotu Umowy.</w:t>
      </w:r>
    </w:p>
    <w:p w14:paraId="7A62BD05" w14:textId="77777777" w:rsidR="00890F4D" w:rsidRDefault="00890F4D">
      <w:pPr>
        <w:spacing w:before="120" w:after="120"/>
        <w:jc w:val="both"/>
      </w:pPr>
    </w:p>
    <w:p w14:paraId="38FA742F" w14:textId="63FA4C11" w:rsidR="00890F4D" w:rsidRDefault="00000000">
      <w:pPr>
        <w:spacing w:before="120" w:after="120"/>
        <w:jc w:val="center"/>
        <w:rPr>
          <w:b/>
          <w:sz w:val="22"/>
          <w:szCs w:val="22"/>
        </w:rPr>
      </w:pPr>
      <w:r>
        <w:rPr>
          <w:b/>
          <w:sz w:val="22"/>
          <w:szCs w:val="22"/>
        </w:rPr>
        <w:t>§</w:t>
      </w:r>
      <w:r w:rsidR="00F607DD">
        <w:rPr>
          <w:b/>
          <w:sz w:val="22"/>
          <w:szCs w:val="22"/>
        </w:rPr>
        <w:t>7</w:t>
      </w:r>
    </w:p>
    <w:p w14:paraId="7B480337" w14:textId="77777777" w:rsidR="00890F4D" w:rsidRDefault="00000000">
      <w:pPr>
        <w:pStyle w:val="Akapitzlist"/>
        <w:spacing w:before="120" w:after="120"/>
        <w:ind w:left="0"/>
        <w:jc w:val="center"/>
        <w:rPr>
          <w:b/>
          <w:sz w:val="22"/>
          <w:szCs w:val="22"/>
        </w:rPr>
      </w:pPr>
      <w:r>
        <w:rPr>
          <w:b/>
          <w:sz w:val="22"/>
          <w:szCs w:val="22"/>
        </w:rPr>
        <w:t>GWARANCJA JAKOŚCI, RĘKOJMIA ZA WADY</w:t>
      </w:r>
    </w:p>
    <w:p w14:paraId="14B05483" w14:textId="77777777" w:rsidR="00890F4D" w:rsidRDefault="00890F4D">
      <w:pPr>
        <w:pStyle w:val="Akapitzlist"/>
        <w:spacing w:before="120" w:after="120"/>
        <w:ind w:left="0"/>
        <w:jc w:val="center"/>
        <w:rPr>
          <w:b/>
          <w:sz w:val="22"/>
          <w:szCs w:val="22"/>
        </w:rPr>
      </w:pPr>
    </w:p>
    <w:p w14:paraId="4BA6DF0F" w14:textId="77777777" w:rsidR="00890F4D" w:rsidRDefault="00000000">
      <w:pPr>
        <w:pStyle w:val="Akapitzlist"/>
        <w:numPr>
          <w:ilvl w:val="0"/>
          <w:numId w:val="48"/>
        </w:numPr>
        <w:spacing w:before="120" w:after="120"/>
        <w:ind w:left="426" w:hanging="284"/>
        <w:contextualSpacing w:val="0"/>
        <w:jc w:val="both"/>
        <w:rPr>
          <w:sz w:val="22"/>
          <w:szCs w:val="22"/>
        </w:rPr>
      </w:pPr>
      <w:r>
        <w:rPr>
          <w:sz w:val="22"/>
          <w:szCs w:val="22"/>
        </w:rPr>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5BC82880" w14:textId="278C0AA6" w:rsidR="00890F4D" w:rsidRDefault="00000000">
      <w:pPr>
        <w:pStyle w:val="Akapitzlist"/>
        <w:numPr>
          <w:ilvl w:val="0"/>
          <w:numId w:val="20"/>
        </w:numPr>
        <w:spacing w:before="120" w:after="120"/>
        <w:ind w:left="426" w:hanging="284"/>
        <w:contextualSpacing w:val="0"/>
        <w:jc w:val="both"/>
        <w:rPr>
          <w:sz w:val="22"/>
          <w:szCs w:val="22"/>
        </w:rPr>
      </w:pPr>
      <w:bookmarkStart w:id="4" w:name="_Hlk149244171"/>
      <w:bookmarkStart w:id="5" w:name="_Hlk149244037"/>
      <w:r>
        <w:rPr>
          <w:sz w:val="22"/>
          <w:szCs w:val="22"/>
        </w:rPr>
        <w:t>Wykonawca udziela Zamawiającemu rękojmi za wady oraz gwarancji jakości na wykonany Przedmiot Umowy, w tym wykonane roboty budowlane</w:t>
      </w:r>
      <w:r w:rsidR="00025639">
        <w:rPr>
          <w:sz w:val="22"/>
          <w:szCs w:val="22"/>
        </w:rPr>
        <w:t xml:space="preserve">, dostarczone urządzenia, zastosowane materiały i wyroby </w:t>
      </w:r>
      <w:r>
        <w:rPr>
          <w:sz w:val="22"/>
          <w:szCs w:val="22"/>
        </w:rPr>
        <w:t>na okres równy 60 miesięcy</w:t>
      </w:r>
      <w:bookmarkEnd w:id="4"/>
      <w:bookmarkEnd w:id="5"/>
      <w:r w:rsidR="00025639">
        <w:rPr>
          <w:sz w:val="22"/>
          <w:szCs w:val="22"/>
        </w:rPr>
        <w:t>.</w:t>
      </w:r>
    </w:p>
    <w:p w14:paraId="28C69F7A" w14:textId="77777777" w:rsidR="00890F4D" w:rsidRDefault="00000000">
      <w:pPr>
        <w:pStyle w:val="Akapitzlist"/>
        <w:numPr>
          <w:ilvl w:val="0"/>
          <w:numId w:val="20"/>
        </w:numPr>
        <w:spacing w:before="120" w:after="120"/>
        <w:ind w:left="426" w:hanging="284"/>
        <w:contextualSpacing w:val="0"/>
        <w:jc w:val="both"/>
        <w:rPr>
          <w:sz w:val="22"/>
          <w:szCs w:val="22"/>
        </w:rPr>
      </w:pPr>
      <w:r>
        <w:rPr>
          <w:sz w:val="22"/>
          <w:szCs w:val="22"/>
        </w:rPr>
        <w:t>Niezależnie od Gwarancji, o której mowa w ust. 2, Wykonawca dostarczy Zamawiającemu karty gwarancyjne producenta,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66E0D127" w14:textId="77777777" w:rsidR="00890F4D" w:rsidRDefault="00000000">
      <w:pPr>
        <w:pStyle w:val="Akapitzlist"/>
        <w:numPr>
          <w:ilvl w:val="0"/>
          <w:numId w:val="20"/>
        </w:numPr>
        <w:spacing w:before="120" w:after="120"/>
        <w:ind w:left="426" w:hanging="284"/>
        <w:contextualSpacing w:val="0"/>
        <w:jc w:val="both"/>
        <w:rPr>
          <w:sz w:val="22"/>
          <w:szCs w:val="22"/>
        </w:rPr>
      </w:pPr>
      <w:r>
        <w:rPr>
          <w:sz w:val="22"/>
          <w:szCs w:val="22"/>
        </w:rPr>
        <w:t>Okres Gwarancji, o której mowa w ust. 2 powyżej, rozpoczyna bieg od dnia podpisania protokołu odbioru końcowego Przedmiotu Umowy bez zastrzeżeń.</w:t>
      </w:r>
    </w:p>
    <w:p w14:paraId="59C4AA18" w14:textId="77777777" w:rsidR="00890F4D" w:rsidRDefault="00000000">
      <w:pPr>
        <w:pStyle w:val="Akapitzlist"/>
        <w:numPr>
          <w:ilvl w:val="0"/>
          <w:numId w:val="20"/>
        </w:numPr>
        <w:spacing w:before="120" w:after="120"/>
        <w:ind w:left="426" w:hanging="284"/>
        <w:contextualSpacing w:val="0"/>
        <w:jc w:val="both"/>
        <w:rPr>
          <w:sz w:val="22"/>
          <w:szCs w:val="22"/>
        </w:rPr>
      </w:pPr>
      <w:r>
        <w:rPr>
          <w:sz w:val="22"/>
          <w:szCs w:val="22"/>
        </w:rPr>
        <w:t>Jeżeli w okresie, Gwarancji Zamawiający stwierdzi wystąpienie wady Przedmiotu Umowy, uprawniony jest do zgłoszenia Wykonawcy reklamacji (Reklamacja), pocztą elektroniczną, lub w formie pisemnej. Wykonawca zobowiązuje się niezwłocznie potwierdzić na piśmie lub pocztą elektroniczną otrzymanie zgłoszenia Reklamacji. Jeżeli w terminie 7 dni od zgłoszenia Reklamacji przez Zamawiającego Wykonawca nie potwierdzi jej otrzymania, uważa się, że Wykonawca takie potwierdzenie złożył z chwilą upływu tego terminu.</w:t>
      </w:r>
    </w:p>
    <w:p w14:paraId="68BE4E42" w14:textId="7C5CACFB" w:rsidR="00890F4D" w:rsidRDefault="00000000">
      <w:pPr>
        <w:pStyle w:val="Akapitzlist"/>
        <w:numPr>
          <w:ilvl w:val="0"/>
          <w:numId w:val="20"/>
        </w:numPr>
        <w:spacing w:before="120" w:after="120"/>
        <w:ind w:left="426" w:hanging="284"/>
        <w:contextualSpacing w:val="0"/>
        <w:jc w:val="both"/>
        <w:rPr>
          <w:sz w:val="22"/>
          <w:szCs w:val="22"/>
        </w:rPr>
      </w:pPr>
      <w:r>
        <w:rPr>
          <w:sz w:val="22"/>
          <w:szCs w:val="22"/>
        </w:rPr>
        <w:t>Reklamacje, o których mowa w ust. 5, mogą być składane w imieniu Zamawiającego właściwemu przedstawicielowi Wykonawcy, wskazanemu w §2</w:t>
      </w:r>
      <w:r w:rsidR="00A117B9">
        <w:rPr>
          <w:sz w:val="22"/>
          <w:szCs w:val="22"/>
        </w:rPr>
        <w:t>2</w:t>
      </w:r>
      <w:r>
        <w:rPr>
          <w:sz w:val="22"/>
          <w:szCs w:val="22"/>
        </w:rPr>
        <w:t xml:space="preserve"> Umowy przez przedstawiciela Zamawiającego wskazanego w §21 Umowy, przy czym osoby te są uprawnione do jednoosobowego działania w tym zakresie. Wykonawca potwierdza otrzymanie reklamacji – w imieniu Wykonawcy uprawnione do jednoosobowego działania w tym zakresie są osoby wymienione w z §2</w:t>
      </w:r>
      <w:r w:rsidR="00A117B9">
        <w:rPr>
          <w:sz w:val="22"/>
          <w:szCs w:val="22"/>
        </w:rPr>
        <w:t>2</w:t>
      </w:r>
      <w:r>
        <w:rPr>
          <w:sz w:val="22"/>
          <w:szCs w:val="22"/>
        </w:rPr>
        <w:t xml:space="preserve"> Umowy.</w:t>
      </w:r>
    </w:p>
    <w:p w14:paraId="67CD1743" w14:textId="77777777" w:rsidR="00890F4D" w:rsidRDefault="00000000">
      <w:pPr>
        <w:pStyle w:val="Akapitzlist"/>
        <w:numPr>
          <w:ilvl w:val="0"/>
          <w:numId w:val="20"/>
        </w:numPr>
        <w:spacing w:before="120" w:after="120"/>
        <w:ind w:left="426" w:hanging="284"/>
        <w:contextualSpacing w:val="0"/>
        <w:jc w:val="both"/>
        <w:rPr>
          <w:sz w:val="22"/>
          <w:szCs w:val="22"/>
          <w:u w:val="single"/>
        </w:rPr>
      </w:pPr>
      <w:r>
        <w:rPr>
          <w:sz w:val="22"/>
          <w:szCs w:val="22"/>
        </w:rPr>
        <w:t>Wykonawca zobowiązuje się przystąpić do usunięcia wad Przedmiotu Umowy w terminie wskazanym przez Zamawiającego w zgłoszeniu Reklamacji.</w:t>
      </w:r>
    </w:p>
    <w:p w14:paraId="420244A6" w14:textId="77777777" w:rsidR="00890F4D" w:rsidRDefault="00000000">
      <w:pPr>
        <w:pStyle w:val="Akapitzlist"/>
        <w:numPr>
          <w:ilvl w:val="0"/>
          <w:numId w:val="20"/>
        </w:numPr>
        <w:spacing w:before="120" w:after="120"/>
        <w:ind w:left="426" w:hanging="284"/>
        <w:contextualSpacing w:val="0"/>
        <w:jc w:val="both"/>
        <w:rPr>
          <w:sz w:val="22"/>
          <w:szCs w:val="22"/>
        </w:rPr>
      </w:pPr>
      <w:r>
        <w:rPr>
          <w:sz w:val="22"/>
          <w:szCs w:val="22"/>
        </w:rPr>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6C106FF1" w14:textId="77777777" w:rsidR="00890F4D" w:rsidRDefault="00000000">
      <w:pPr>
        <w:pStyle w:val="Akapitzlist"/>
        <w:numPr>
          <w:ilvl w:val="0"/>
          <w:numId w:val="20"/>
        </w:numPr>
        <w:spacing w:before="120" w:after="120"/>
        <w:ind w:left="426" w:hanging="284"/>
        <w:contextualSpacing w:val="0"/>
        <w:jc w:val="both"/>
        <w:rPr>
          <w:sz w:val="22"/>
          <w:szCs w:val="22"/>
          <w:u w:val="single"/>
        </w:rPr>
      </w:pPr>
      <w:r>
        <w:rPr>
          <w:sz w:val="22"/>
          <w:szCs w:val="22"/>
        </w:rPr>
        <w:t>W uzasadnionych przypadkach, w szczególności ze względów technologicznych, Zamawiający, na wniosek Wykonawcy, może wyrazić w formie pisemnej zgodę na przedłużenie terminu przewidzianego w ust. 8.</w:t>
      </w:r>
    </w:p>
    <w:p w14:paraId="4DA35002"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Prace polegające na usunięciu wady będą prowadzone w terminach uzgodnionych z Zamawiającym, z uwzględnieniem warunków eksploatacyjnych Przedmiotu Umowy, umożliwiających prowadzenie tych prac.</w:t>
      </w:r>
    </w:p>
    <w:p w14:paraId="0D414674"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 xml:space="preserve">Okres Gwarancji ulega przedłużeniu o czas usuwania wady Przedmiotu Umowy, z tym zastrzeżeniem, że w odniesieniu do wymiany wadliwego elementu lub ponownego wykonania wadliwie wykonanej usługi </w:t>
      </w:r>
      <w:r>
        <w:rPr>
          <w:sz w:val="22"/>
          <w:szCs w:val="22"/>
        </w:rPr>
        <w:lastRenderedPageBreak/>
        <w:t>wchodzącej w zakres Przedmiotu Umowy,</w:t>
      </w:r>
      <w:r>
        <w:rPr>
          <w:i/>
          <w:sz w:val="22"/>
          <w:szCs w:val="22"/>
        </w:rPr>
        <w:t xml:space="preserve"> </w:t>
      </w:r>
      <w:r>
        <w:rPr>
          <w:sz w:val="22"/>
          <w:szCs w:val="22"/>
        </w:rPr>
        <w:t>okres Gwarancji biegnie na nowo od chwili dokonania odbioru wykonanej naprawy.</w:t>
      </w:r>
    </w:p>
    <w:p w14:paraId="1C388EEF"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Usunięcie wady zostanie każdorazowo potwierdzone w protokole podpisanym przez Strony.</w:t>
      </w:r>
    </w:p>
    <w:p w14:paraId="40D0228B"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0BC9FF6C"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W razie nieuzasadnionej odmowy przez Wykonawcę wykonania czynności, o których mowa w ust. 13,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5F588C4D" w14:textId="77777777" w:rsidR="00890F4D" w:rsidRDefault="00000000">
      <w:pPr>
        <w:pStyle w:val="Akapitzlist"/>
        <w:numPr>
          <w:ilvl w:val="0"/>
          <w:numId w:val="20"/>
        </w:numPr>
        <w:spacing w:before="120" w:after="120"/>
        <w:ind w:left="426" w:hanging="426"/>
        <w:contextualSpacing w:val="0"/>
        <w:jc w:val="both"/>
        <w:rPr>
          <w:sz w:val="22"/>
          <w:szCs w:val="22"/>
        </w:rPr>
      </w:pPr>
      <w:r>
        <w:rPr>
          <w:sz w:val="22"/>
          <w:szCs w:val="22"/>
        </w:rPr>
        <w:t>Jeżeli w okresie Gwarancji zastosowane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zastosowanego wadliwego, urządzenia, instalacji lub materiału, na nowy, wolny od wad już przy pierwszej lub drugiej Reklamacji. Postanowienie to nie ma zastosowania, jeżeli Wykonawca wykaże, że odpowiedzialność za przyczynę powtarzającego się uszkodzenia ponosi Zamawiający.</w:t>
      </w:r>
    </w:p>
    <w:p w14:paraId="630B5D68" w14:textId="77777777" w:rsidR="00890F4D" w:rsidRDefault="00000000">
      <w:pPr>
        <w:pStyle w:val="Akapitzlist"/>
        <w:numPr>
          <w:ilvl w:val="0"/>
          <w:numId w:val="20"/>
        </w:numPr>
        <w:spacing w:before="120" w:after="120"/>
        <w:ind w:left="426" w:hanging="426"/>
        <w:contextualSpacing w:val="0"/>
        <w:jc w:val="both"/>
        <w:rPr>
          <w:sz w:val="22"/>
          <w:szCs w:val="22"/>
        </w:rPr>
      </w:pPr>
      <w:r>
        <w:rPr>
          <w:sz w:val="22"/>
          <w:szCs w:val="22"/>
        </w:rPr>
        <w:t>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z udzielonej Gwarancji i rękojmi.</w:t>
      </w:r>
    </w:p>
    <w:p w14:paraId="460B4D27"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Wykonawca jest odpowiedzialny za wszelkie szkody, które spowodował w czasie usuwania wad.</w:t>
      </w:r>
    </w:p>
    <w:p w14:paraId="3A9B9A00" w14:textId="77777777" w:rsidR="00890F4D" w:rsidRDefault="00000000">
      <w:pPr>
        <w:pStyle w:val="Akapitzlist"/>
        <w:numPr>
          <w:ilvl w:val="0"/>
          <w:numId w:val="20"/>
        </w:numPr>
        <w:spacing w:before="120" w:after="120"/>
        <w:ind w:left="426" w:hanging="426"/>
        <w:contextualSpacing w:val="0"/>
        <w:jc w:val="both"/>
        <w:rPr>
          <w:sz w:val="22"/>
          <w:szCs w:val="22"/>
        </w:rPr>
      </w:pPr>
      <w:r>
        <w:rPr>
          <w:sz w:val="22"/>
          <w:szCs w:val="22"/>
        </w:rPr>
        <w:t>Zamawiający zastrzega sobie prawo dokonania przed upływem terminu Gwarancji odbioru gwarancyjnego. O przewidywanym terminie odbioru gwarancyjnego Zamawiający poinformuje Wykonawcę, z co najmniej 7</w:t>
      </w:r>
      <w:r>
        <w:rPr>
          <w:sz w:val="22"/>
          <w:szCs w:val="22"/>
        </w:rPr>
        <w:noBreakHyphen/>
        <w:t xml:space="preserve">dniowym wyprzedzeniem. Wykonawca uprawniony będzie do wskazania 2 osób. W przypadku niewskazania takich osób lub ich nieprzybycia na termin odbioru, Zamawiający uprawniony będzie do dokonania odbioru jednostronnego. </w:t>
      </w:r>
    </w:p>
    <w:p w14:paraId="7E6FBAC0" w14:textId="77777777" w:rsidR="00890F4D" w:rsidRDefault="00000000">
      <w:pPr>
        <w:pStyle w:val="Akapitzlist"/>
        <w:numPr>
          <w:ilvl w:val="0"/>
          <w:numId w:val="20"/>
        </w:numPr>
        <w:spacing w:before="120" w:after="120"/>
        <w:ind w:left="426" w:hanging="426"/>
        <w:contextualSpacing w:val="0"/>
        <w:jc w:val="both"/>
        <w:rPr>
          <w:sz w:val="22"/>
          <w:szCs w:val="22"/>
        </w:rPr>
      </w:pPr>
      <w:r>
        <w:rPr>
          <w:sz w:val="22"/>
          <w:szCs w:val="22"/>
        </w:rPr>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1F5C6644"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Zamawiający może dochodzić roszczeń z tytułu Gwarancji także po upływie okresów Gwarancji, jeżeli wady ujawnią się przed ich upływem.</w:t>
      </w:r>
    </w:p>
    <w:p w14:paraId="36CC04C3"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Postanowienia niniejszego paragrafu nie wyłączają ani nie ograniczają uprawnień Zamawiającego z tytułu rękojmi za wady przysługujących mu na zasadach ogólnych.</w:t>
      </w:r>
    </w:p>
    <w:p w14:paraId="4BDF804F"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Zamawiający może wykonywać uprawnienia z tytułu rękojmi za wady fizyczne Przedmiotu Umowy niezależnie od uprawnień wynikających z Gwarancji.</w:t>
      </w:r>
    </w:p>
    <w:p w14:paraId="584A3DE0" w14:textId="77777777" w:rsidR="00890F4D" w:rsidRDefault="00000000">
      <w:pPr>
        <w:pStyle w:val="Akapitzlist"/>
        <w:numPr>
          <w:ilvl w:val="0"/>
          <w:numId w:val="20"/>
        </w:numPr>
        <w:spacing w:before="120" w:after="120"/>
        <w:ind w:left="426" w:hanging="426"/>
        <w:contextualSpacing w:val="0"/>
        <w:jc w:val="both"/>
        <w:rPr>
          <w:sz w:val="22"/>
          <w:szCs w:val="22"/>
          <w:u w:val="single"/>
        </w:rPr>
      </w:pPr>
      <w:r>
        <w:rPr>
          <w:sz w:val="22"/>
          <w:szCs w:val="22"/>
        </w:rPr>
        <w:t>W przypadkach, gdy wadliwy element objęty gwarancją może spowodować wzrost dodatkowych kosztów, wynikających z niedotrzymania warunków dostaw energii elektrycznej, Zamawiający zastrzega sobie możliwość usunięcia wady, bez utraty gwarancji, w sposób minimalizujący takie zagrożenia powiadamiając o powyższym Wykonawcę. Usunięcie wady nastąpi na koszt i ryzyko Wykonawcy.</w:t>
      </w:r>
    </w:p>
    <w:p w14:paraId="333498C9" w14:textId="319D95C4" w:rsidR="00890F4D" w:rsidRDefault="00000000">
      <w:pPr>
        <w:spacing w:before="120" w:after="120"/>
        <w:jc w:val="center"/>
        <w:rPr>
          <w:b/>
          <w:sz w:val="22"/>
          <w:szCs w:val="22"/>
        </w:rPr>
      </w:pPr>
      <w:r>
        <w:rPr>
          <w:b/>
          <w:sz w:val="22"/>
          <w:szCs w:val="22"/>
        </w:rPr>
        <w:t>§</w:t>
      </w:r>
      <w:r w:rsidR="00F607DD">
        <w:rPr>
          <w:b/>
          <w:sz w:val="22"/>
          <w:szCs w:val="22"/>
        </w:rPr>
        <w:t>8</w:t>
      </w:r>
    </w:p>
    <w:p w14:paraId="03D62BC4" w14:textId="77777777" w:rsidR="00890F4D" w:rsidRDefault="00000000">
      <w:pPr>
        <w:pStyle w:val="Akapitzlist"/>
        <w:spacing w:before="120" w:after="120"/>
        <w:ind w:left="0"/>
        <w:jc w:val="center"/>
        <w:rPr>
          <w:b/>
          <w:sz w:val="22"/>
          <w:szCs w:val="22"/>
        </w:rPr>
      </w:pPr>
      <w:r>
        <w:rPr>
          <w:b/>
          <w:sz w:val="22"/>
          <w:szCs w:val="22"/>
        </w:rPr>
        <w:t>PRZENIESIENIE PRAW AUTORSKICH</w:t>
      </w:r>
    </w:p>
    <w:p w14:paraId="4A59C263" w14:textId="77777777" w:rsidR="00890F4D" w:rsidRDefault="00890F4D">
      <w:pPr>
        <w:pStyle w:val="Akapitzlist"/>
        <w:spacing w:before="120" w:after="120"/>
        <w:ind w:left="0"/>
        <w:jc w:val="both"/>
        <w:rPr>
          <w:sz w:val="22"/>
          <w:szCs w:val="22"/>
        </w:rPr>
      </w:pPr>
    </w:p>
    <w:p w14:paraId="7083350A" w14:textId="77777777" w:rsidR="00890F4D" w:rsidRDefault="00000000">
      <w:pPr>
        <w:pStyle w:val="Akapitzlist"/>
        <w:spacing w:before="120" w:after="120"/>
        <w:ind w:left="284" w:hanging="284"/>
        <w:jc w:val="both"/>
        <w:rPr>
          <w:sz w:val="22"/>
          <w:szCs w:val="22"/>
        </w:rPr>
      </w:pPr>
      <w:r>
        <w:rPr>
          <w:sz w:val="22"/>
          <w:szCs w:val="22"/>
        </w:rPr>
        <w:t>1.  Wykonawca oświadcza, że:</w:t>
      </w:r>
    </w:p>
    <w:p w14:paraId="7496C21B" w14:textId="77777777" w:rsidR="00890F4D" w:rsidRDefault="00000000">
      <w:pPr>
        <w:pStyle w:val="Akapitzlist"/>
        <w:spacing w:before="120" w:after="120"/>
        <w:ind w:left="284"/>
        <w:contextualSpacing w:val="0"/>
        <w:jc w:val="both"/>
        <w:rPr>
          <w:sz w:val="22"/>
          <w:szCs w:val="22"/>
        </w:rPr>
      </w:pPr>
      <w:r>
        <w:rPr>
          <w:sz w:val="22"/>
          <w:szCs w:val="22"/>
        </w:rPr>
        <w:t>1) w chwili przedstawienia do odbioru przedmiotu Umowy lub jego części będą przysługiwały mu w całości i na wyłączność majątkowe prawa autorskie i prawa zależne do utworów powstałych w związku z realizacją Umowy lub jej części;</w:t>
      </w:r>
    </w:p>
    <w:p w14:paraId="56A18137" w14:textId="77777777" w:rsidR="00890F4D" w:rsidRDefault="00000000">
      <w:pPr>
        <w:pStyle w:val="Akapitzlist"/>
        <w:spacing w:before="120" w:after="120"/>
        <w:ind w:left="284"/>
        <w:contextualSpacing w:val="0"/>
        <w:jc w:val="both"/>
        <w:rPr>
          <w:sz w:val="22"/>
          <w:szCs w:val="22"/>
        </w:rPr>
      </w:pPr>
      <w:r>
        <w:rPr>
          <w:sz w:val="22"/>
          <w:szCs w:val="22"/>
        </w:rPr>
        <w:t>2) nie istnieją żadne ograniczenia, które uniemożliwiałyby Wykonawcy przeniesienie autorskich praw majątkowych i praw zależnych w zakresie opisanym w pkt 1) powyżej do utworów powstałych w związku z realizacją Umowy lub jej części;</w:t>
      </w:r>
    </w:p>
    <w:p w14:paraId="0CE6FB1E" w14:textId="77777777" w:rsidR="00890F4D" w:rsidRDefault="00000000">
      <w:pPr>
        <w:pStyle w:val="Akapitzlist"/>
        <w:spacing w:before="120" w:after="120"/>
        <w:ind w:left="284"/>
        <w:contextualSpacing w:val="0"/>
        <w:jc w:val="both"/>
        <w:rPr>
          <w:sz w:val="22"/>
          <w:szCs w:val="22"/>
        </w:rPr>
      </w:pPr>
      <w:r>
        <w:rPr>
          <w:sz w:val="22"/>
          <w:szCs w:val="22"/>
        </w:rPr>
        <w:t>3) autorskie prawa majątkowe i prawa zależne do utworów powstałych w związku z realizacją Umowy lub jej części nie są i nie będą przedmiotem zastawu lub innych praw na rzeczy osób trzecich i zostaną przeniesione na Zamawiającego bez żadnych ograniczeń;</w:t>
      </w:r>
    </w:p>
    <w:p w14:paraId="143C631A" w14:textId="4770F8D5" w:rsidR="00890F4D" w:rsidRDefault="00000000">
      <w:pPr>
        <w:pStyle w:val="Akapitzlist"/>
        <w:spacing w:before="120" w:after="120"/>
        <w:ind w:left="284"/>
        <w:contextualSpacing w:val="0"/>
        <w:jc w:val="both"/>
        <w:rPr>
          <w:sz w:val="22"/>
          <w:szCs w:val="22"/>
        </w:rPr>
      </w:pPr>
      <w:r>
        <w:rPr>
          <w:sz w:val="22"/>
          <w:szCs w:val="22"/>
        </w:rPr>
        <w:t xml:space="preserve">4) przeniesienie autorskich praw majątkowych na Wykonawcę nie jest, a w </w:t>
      </w:r>
      <w:r w:rsidR="001B1FB4">
        <w:rPr>
          <w:sz w:val="22"/>
          <w:szCs w:val="22"/>
        </w:rPr>
        <w:t>przypadku,</w:t>
      </w:r>
      <w:r>
        <w:rPr>
          <w:sz w:val="22"/>
          <w:szCs w:val="22"/>
        </w:rPr>
        <w:t xml:space="preserve"> jeżeli w chwili podpisania Umowy prawa takie mu nie przysługują, nie będzie dokonane pod warunkiem, który nie uległ ziszczeniu przed dniem przekazania przedmiotu Umowy lub jej części Zamawiającemu;</w:t>
      </w:r>
    </w:p>
    <w:p w14:paraId="6BB28E92" w14:textId="5C68F7A5" w:rsidR="00890F4D" w:rsidRDefault="00000000">
      <w:pPr>
        <w:pStyle w:val="Akapitzlist"/>
        <w:spacing w:before="120" w:after="120"/>
        <w:ind w:left="284"/>
        <w:contextualSpacing w:val="0"/>
        <w:jc w:val="both"/>
        <w:rPr>
          <w:sz w:val="22"/>
          <w:szCs w:val="22"/>
        </w:rPr>
      </w:pPr>
      <w:r>
        <w:rPr>
          <w:sz w:val="22"/>
          <w:szCs w:val="22"/>
        </w:rPr>
        <w:t xml:space="preserve">5) przeniesienie autorskich praw majątkowych na Wykonawcę nie jest, a w </w:t>
      </w:r>
      <w:r w:rsidR="001B1FB4">
        <w:rPr>
          <w:sz w:val="22"/>
          <w:szCs w:val="22"/>
        </w:rPr>
        <w:t>przypadku,</w:t>
      </w:r>
      <w:r>
        <w:rPr>
          <w:sz w:val="22"/>
          <w:szCs w:val="22"/>
        </w:rPr>
        <w:t xml:space="preserve"> jeżeli w chwili podpisania Umowy prawa takie mu nie przysługują, nie będzie dokonane z zastrzeżeniem terminu późniejszego niż dzień przedstawienia do odbioru przedmiotu Umowy lub jej części Zamawiającemu;</w:t>
      </w:r>
    </w:p>
    <w:p w14:paraId="3C1464BC" w14:textId="77777777" w:rsidR="00890F4D" w:rsidRDefault="00890F4D">
      <w:pPr>
        <w:pStyle w:val="Akapitzlist"/>
        <w:spacing w:before="120" w:after="120"/>
        <w:ind w:left="0"/>
        <w:jc w:val="both"/>
        <w:rPr>
          <w:sz w:val="22"/>
          <w:szCs w:val="22"/>
        </w:rPr>
      </w:pPr>
    </w:p>
    <w:p w14:paraId="75695723" w14:textId="77777777" w:rsidR="00890F4D" w:rsidRDefault="00000000">
      <w:pPr>
        <w:pStyle w:val="Akapitzlist"/>
        <w:spacing w:before="120" w:after="120"/>
        <w:ind w:left="284" w:hanging="284"/>
        <w:jc w:val="both"/>
        <w:rPr>
          <w:sz w:val="22"/>
          <w:szCs w:val="22"/>
        </w:rPr>
      </w:pPr>
      <w:r>
        <w:rPr>
          <w:sz w:val="22"/>
          <w:szCs w:val="22"/>
        </w:rPr>
        <w:t xml:space="preserve">2.  Z chwilą przyjęcia przez Zamawiającego utworów powstałych w związku z realizacją Umowy (lub przyjmowanej przez niego części), w ramach wynagrodzenia, Wykonawca przenosi na rzecz Zamawiającego bezwarunkowo, na wyłączność całość autorskich praw majątkowych do utworów wchodzących w skład wszelkiej dokumentacji sporządzonej w ramach Umowy lub jej części, obejmujących prawo do rozporządzania i korzystania z wyłączeniem innych osób, bez konieczności składania dodatkowych oświadczeń stron w tym zakresie (z zastrzeżeniem  oświadczeń, o których mowa w ust. 8) wraz z wyłącznym prawem do wykonywania i zezwalania na wykonywanie zależnych praw autorskich, na polach eksploatacji wskazanych  w ust. 3 poniżej. Równocześnie przenosi na rzecz Zamawiającego, w ramach umówionego wynagrodzenia, własność wszelkich egzemplarzy lub nośników, na których utrwalono w/w utwory, które przekaże Zamawiającemu stosownie do postanowień Umowy oraz udziela Zamawiającemu nieograniczonej czasowo licencji na oprogramowania dostarczone w ramach Umowy. </w:t>
      </w:r>
    </w:p>
    <w:p w14:paraId="6540C78F" w14:textId="77777777" w:rsidR="00890F4D" w:rsidRDefault="00890F4D">
      <w:pPr>
        <w:pStyle w:val="Akapitzlist"/>
        <w:spacing w:before="120" w:after="120"/>
        <w:ind w:left="0"/>
        <w:jc w:val="both"/>
        <w:rPr>
          <w:sz w:val="22"/>
          <w:szCs w:val="22"/>
        </w:rPr>
      </w:pPr>
    </w:p>
    <w:p w14:paraId="01349DE2" w14:textId="77777777" w:rsidR="00890F4D" w:rsidRDefault="00000000">
      <w:pPr>
        <w:pStyle w:val="Akapitzlist"/>
        <w:spacing w:before="120" w:after="120"/>
        <w:ind w:left="284" w:hanging="284"/>
        <w:contextualSpacing w:val="0"/>
        <w:jc w:val="both"/>
        <w:rPr>
          <w:sz w:val="22"/>
          <w:szCs w:val="22"/>
        </w:rPr>
      </w:pPr>
      <w:r>
        <w:rPr>
          <w:sz w:val="22"/>
          <w:szCs w:val="22"/>
        </w:rPr>
        <w:t>3. Zamawiający z chwilą przeniesienia na niego autorskich praw majątkowych i praw zależnych do utworów wchodzących w skład w/w dokumentacji lub jej części będzie mógł korzystać z niej w całości lub w części bez jakichkolwiek ograniczeń czasowych, w szczególności, na następujących polach eksploatacji:</w:t>
      </w:r>
    </w:p>
    <w:p w14:paraId="5A998DEA" w14:textId="77777777" w:rsidR="00890F4D" w:rsidRDefault="00000000">
      <w:pPr>
        <w:pStyle w:val="Akapitzlist"/>
        <w:spacing w:before="120" w:after="120"/>
        <w:ind w:left="284"/>
        <w:contextualSpacing w:val="0"/>
        <w:jc w:val="both"/>
        <w:rPr>
          <w:sz w:val="22"/>
          <w:szCs w:val="22"/>
        </w:rPr>
      </w:pPr>
      <w:r>
        <w:rPr>
          <w:sz w:val="22"/>
          <w:szCs w:val="22"/>
        </w:rPr>
        <w:t>1) nieograniczone utrwalenie i zwielokrotnianie dowolnymi technikami, w tym drukarskimi, poligraficznymi, reprograficznymi, informatycznymi, cyfrowymi, w tym kserokopie, slajdy, reprodukcje komputerowe, odręcznie i odmianami tych technik;</w:t>
      </w:r>
    </w:p>
    <w:p w14:paraId="4FE6274B" w14:textId="77777777" w:rsidR="00890F4D" w:rsidRDefault="00000000">
      <w:pPr>
        <w:pStyle w:val="Akapitzlist"/>
        <w:spacing w:after="120"/>
        <w:ind w:left="284"/>
        <w:contextualSpacing w:val="0"/>
        <w:jc w:val="both"/>
        <w:rPr>
          <w:sz w:val="22"/>
          <w:szCs w:val="22"/>
        </w:rPr>
      </w:pPr>
      <w:r>
        <w:rPr>
          <w:sz w:val="22"/>
          <w:szCs w:val="22"/>
        </w:rPr>
        <w:t>2) wykorzystywanie wielokrotne do realizacji celów, zadań i inwestycji Zamawiającego;</w:t>
      </w:r>
    </w:p>
    <w:p w14:paraId="4B7E5305" w14:textId="77777777" w:rsidR="00890F4D" w:rsidRDefault="00000000">
      <w:pPr>
        <w:pStyle w:val="Akapitzlist"/>
        <w:spacing w:after="120"/>
        <w:ind w:left="284"/>
        <w:contextualSpacing w:val="0"/>
        <w:jc w:val="both"/>
        <w:rPr>
          <w:sz w:val="22"/>
          <w:szCs w:val="22"/>
        </w:rPr>
      </w:pPr>
      <w:r>
        <w:rPr>
          <w:sz w:val="22"/>
          <w:szCs w:val="22"/>
        </w:rPr>
        <w:t>3) wykorzystanie do opracowania wniosku o dofinansowanie z funduszy UE;</w:t>
      </w:r>
    </w:p>
    <w:p w14:paraId="4843BA70" w14:textId="77777777" w:rsidR="00890F4D" w:rsidRDefault="00000000">
      <w:pPr>
        <w:pStyle w:val="Akapitzlist"/>
        <w:spacing w:after="120"/>
        <w:ind w:left="284"/>
        <w:contextualSpacing w:val="0"/>
        <w:jc w:val="both"/>
        <w:rPr>
          <w:sz w:val="22"/>
          <w:szCs w:val="22"/>
        </w:rPr>
      </w:pPr>
      <w:r>
        <w:rPr>
          <w:sz w:val="22"/>
          <w:szCs w:val="22"/>
        </w:rPr>
        <w:t>4) wprowadzanie do obrotu;</w:t>
      </w:r>
    </w:p>
    <w:p w14:paraId="6954296F" w14:textId="77777777" w:rsidR="00890F4D" w:rsidRDefault="00000000">
      <w:pPr>
        <w:pStyle w:val="Akapitzlist"/>
        <w:spacing w:after="120"/>
        <w:ind w:left="284"/>
        <w:contextualSpacing w:val="0"/>
        <w:jc w:val="both"/>
        <w:rPr>
          <w:sz w:val="22"/>
          <w:szCs w:val="22"/>
        </w:rPr>
      </w:pPr>
      <w:r>
        <w:rPr>
          <w:sz w:val="22"/>
          <w:szCs w:val="22"/>
        </w:rPr>
        <w:t>5) wprowadzanie do pamięci komputera;</w:t>
      </w:r>
    </w:p>
    <w:p w14:paraId="5CC683DB" w14:textId="77777777" w:rsidR="00890F4D" w:rsidRDefault="00000000">
      <w:pPr>
        <w:pStyle w:val="Akapitzlist"/>
        <w:spacing w:after="120"/>
        <w:ind w:left="284"/>
        <w:contextualSpacing w:val="0"/>
        <w:jc w:val="both"/>
        <w:rPr>
          <w:sz w:val="22"/>
          <w:szCs w:val="22"/>
        </w:rPr>
      </w:pPr>
      <w:r>
        <w:rPr>
          <w:sz w:val="22"/>
          <w:szCs w:val="22"/>
        </w:rPr>
        <w:t>6) wykorzystanie w zakresie koniecznym dla prawidłowej eksploatacji utworu w przedsiębiorstwie Zamawiającego w dowolnym miejscu i czasie w dowolnej liczbie;</w:t>
      </w:r>
    </w:p>
    <w:p w14:paraId="46BD3E0D" w14:textId="77777777" w:rsidR="00890F4D" w:rsidRDefault="00000000">
      <w:pPr>
        <w:pStyle w:val="Akapitzlist"/>
        <w:spacing w:after="120"/>
        <w:ind w:left="284"/>
        <w:contextualSpacing w:val="0"/>
        <w:jc w:val="both"/>
        <w:rPr>
          <w:sz w:val="22"/>
          <w:szCs w:val="22"/>
        </w:rPr>
      </w:pPr>
      <w:r>
        <w:rPr>
          <w:sz w:val="22"/>
          <w:szCs w:val="22"/>
        </w:rPr>
        <w:t>7) udostępnianie wykonawcom lub innym podmiotom prawa prywatnego i publicznego, także wykonanych kopii, w tym w celu wykorzystania do osiągnięcia celu Umowy;</w:t>
      </w:r>
    </w:p>
    <w:p w14:paraId="65025C3A" w14:textId="77777777" w:rsidR="00890F4D" w:rsidRDefault="00000000">
      <w:pPr>
        <w:pStyle w:val="Akapitzlist"/>
        <w:spacing w:after="120"/>
        <w:ind w:left="284"/>
        <w:contextualSpacing w:val="0"/>
        <w:jc w:val="both"/>
        <w:rPr>
          <w:sz w:val="22"/>
          <w:szCs w:val="22"/>
        </w:rPr>
      </w:pPr>
      <w:r>
        <w:rPr>
          <w:sz w:val="22"/>
          <w:szCs w:val="22"/>
        </w:rPr>
        <w:t>8) najem, dzierżawa, użyczenie;</w:t>
      </w:r>
    </w:p>
    <w:p w14:paraId="2698FF4E" w14:textId="77777777" w:rsidR="00890F4D" w:rsidRDefault="00000000">
      <w:pPr>
        <w:pStyle w:val="Akapitzlist"/>
        <w:spacing w:after="120"/>
        <w:ind w:left="284"/>
        <w:contextualSpacing w:val="0"/>
        <w:jc w:val="both"/>
        <w:rPr>
          <w:sz w:val="22"/>
          <w:szCs w:val="22"/>
        </w:rPr>
      </w:pPr>
      <w:r>
        <w:rPr>
          <w:sz w:val="22"/>
          <w:szCs w:val="22"/>
        </w:rPr>
        <w:t>9) rozpowszechnianie w inny sposób w tym: wprowadzanie do obrotu, ekspozycja, publikowanie części lub całości, opracowania, w dowolnej formie w przestrzeni publicznej i internetowej;</w:t>
      </w:r>
    </w:p>
    <w:p w14:paraId="56870BD5" w14:textId="77777777" w:rsidR="00890F4D" w:rsidRDefault="00000000">
      <w:pPr>
        <w:pStyle w:val="Akapitzlist"/>
        <w:spacing w:after="120"/>
        <w:ind w:left="284"/>
        <w:contextualSpacing w:val="0"/>
        <w:jc w:val="both"/>
        <w:rPr>
          <w:sz w:val="22"/>
          <w:szCs w:val="22"/>
        </w:rPr>
      </w:pPr>
      <w:r>
        <w:rPr>
          <w:sz w:val="22"/>
          <w:szCs w:val="22"/>
        </w:rPr>
        <w:lastRenderedPageBreak/>
        <w:t>10) przetwarzanie, dokonywanie edycji.</w:t>
      </w:r>
    </w:p>
    <w:p w14:paraId="15DDC293" w14:textId="77777777" w:rsidR="00890F4D" w:rsidRDefault="00890F4D">
      <w:pPr>
        <w:pStyle w:val="Akapitzlist"/>
        <w:spacing w:before="120" w:after="120"/>
        <w:ind w:left="0"/>
        <w:jc w:val="both"/>
        <w:rPr>
          <w:sz w:val="22"/>
          <w:szCs w:val="22"/>
        </w:rPr>
      </w:pPr>
    </w:p>
    <w:p w14:paraId="777E2CDC" w14:textId="07F633EF" w:rsidR="00890F4D" w:rsidRDefault="00000000">
      <w:pPr>
        <w:pStyle w:val="Akapitzlist"/>
        <w:numPr>
          <w:ilvl w:val="0"/>
          <w:numId w:val="5"/>
        </w:numPr>
        <w:spacing w:before="120" w:after="120"/>
        <w:ind w:left="284" w:hanging="284"/>
        <w:contextualSpacing w:val="0"/>
        <w:jc w:val="both"/>
        <w:rPr>
          <w:sz w:val="22"/>
          <w:szCs w:val="22"/>
        </w:rPr>
      </w:pPr>
      <w:r>
        <w:rPr>
          <w:sz w:val="22"/>
          <w:szCs w:val="22"/>
        </w:rPr>
        <w:t xml:space="preserve">Strony niniejszym potwierdzają, iż Zamawiającemu przysługuje prawo dokonywania zmian we wszelkich utworach stworzonych w ramach niniejszej Umowy oraz korzystania z tak zmienionych utworów, a także rozporządzania nimi, w tym w </w:t>
      </w:r>
      <w:r w:rsidR="001B1FB4">
        <w:rPr>
          <w:sz w:val="22"/>
          <w:szCs w:val="22"/>
        </w:rPr>
        <w:t>szczególności,</w:t>
      </w:r>
      <w:r>
        <w:rPr>
          <w:sz w:val="22"/>
          <w:szCs w:val="22"/>
        </w:rPr>
        <w:t xml:space="preserve"> gdy zmiany następują na skutek sprawowania nadzoru autorskiego w rozumieniu przepisów Prawa budowlanego, przy czym wprowadzenie zmian oraz nadzór autorski może zostać wykonane przez Zamawiającego lub powierzone dowolnej osobie. </w:t>
      </w:r>
    </w:p>
    <w:p w14:paraId="3E8BDB40" w14:textId="77777777" w:rsidR="00890F4D" w:rsidRDefault="00890F4D">
      <w:pPr>
        <w:pStyle w:val="Akapitzlist"/>
        <w:spacing w:before="120" w:after="120"/>
        <w:ind w:left="0"/>
        <w:jc w:val="both"/>
        <w:rPr>
          <w:sz w:val="22"/>
          <w:szCs w:val="22"/>
        </w:rPr>
      </w:pPr>
    </w:p>
    <w:p w14:paraId="1666EC50" w14:textId="77777777" w:rsidR="00890F4D" w:rsidRDefault="00000000">
      <w:pPr>
        <w:pStyle w:val="Akapitzlist"/>
        <w:numPr>
          <w:ilvl w:val="0"/>
          <w:numId w:val="5"/>
        </w:numPr>
        <w:spacing w:before="120" w:after="120"/>
        <w:ind w:left="284" w:hanging="284"/>
        <w:contextualSpacing w:val="0"/>
        <w:jc w:val="both"/>
        <w:rPr>
          <w:sz w:val="22"/>
          <w:szCs w:val="22"/>
        </w:rPr>
      </w:pPr>
      <w:r>
        <w:rPr>
          <w:sz w:val="22"/>
          <w:szCs w:val="22"/>
        </w:rPr>
        <w:t>Zamawiający na podstawie Umowy nabywa prawo do przeniesienia autorskich praw majątkowych do przekazanej mu w/w na rzecz osób trzecich, a także nabywa prawo do korzystania i rozporządzania zależnym prawem autorskim w zakresie wymienionym w ust. 3.</w:t>
      </w:r>
    </w:p>
    <w:p w14:paraId="0584662C" w14:textId="77777777" w:rsidR="00890F4D" w:rsidRDefault="00890F4D">
      <w:pPr>
        <w:pStyle w:val="Akapitzlist"/>
        <w:spacing w:before="120" w:after="120"/>
        <w:ind w:left="0"/>
        <w:jc w:val="both"/>
        <w:rPr>
          <w:sz w:val="22"/>
          <w:szCs w:val="22"/>
        </w:rPr>
      </w:pPr>
    </w:p>
    <w:p w14:paraId="435066CC" w14:textId="77777777" w:rsidR="00890F4D" w:rsidRDefault="00000000">
      <w:pPr>
        <w:pStyle w:val="Akapitzlist"/>
        <w:numPr>
          <w:ilvl w:val="0"/>
          <w:numId w:val="5"/>
        </w:numPr>
        <w:spacing w:before="120" w:after="120"/>
        <w:ind w:left="284" w:hanging="284"/>
        <w:contextualSpacing w:val="0"/>
        <w:jc w:val="both"/>
        <w:rPr>
          <w:sz w:val="22"/>
          <w:szCs w:val="22"/>
        </w:rPr>
      </w:pPr>
      <w:r>
        <w:rPr>
          <w:sz w:val="22"/>
          <w:szCs w:val="22"/>
        </w:rPr>
        <w:t>Strony ustalają, iż rozpowszechnianie na polach eksploatacji określonych w ust. 3 powyżej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7E847E84" w14:textId="77777777" w:rsidR="00890F4D" w:rsidRDefault="00890F4D">
      <w:pPr>
        <w:pStyle w:val="Akapitzlist"/>
        <w:spacing w:before="120" w:after="120"/>
        <w:ind w:left="0"/>
        <w:jc w:val="both"/>
        <w:rPr>
          <w:sz w:val="22"/>
          <w:szCs w:val="22"/>
        </w:rPr>
      </w:pPr>
    </w:p>
    <w:p w14:paraId="3BF68910" w14:textId="77777777" w:rsidR="00890F4D" w:rsidRDefault="00000000">
      <w:pPr>
        <w:pStyle w:val="Akapitzlist"/>
        <w:numPr>
          <w:ilvl w:val="0"/>
          <w:numId w:val="5"/>
        </w:numPr>
        <w:spacing w:before="120" w:after="120"/>
        <w:ind w:left="284" w:hanging="284"/>
        <w:contextualSpacing w:val="0"/>
        <w:jc w:val="both"/>
        <w:rPr>
          <w:sz w:val="22"/>
          <w:szCs w:val="22"/>
        </w:rPr>
      </w:pPr>
      <w:r>
        <w:rPr>
          <w:sz w:val="22"/>
          <w:szCs w:val="22"/>
        </w:rPr>
        <w:t>W przypadku wystąpienia przez jakąkolwiek osobę trzecią w stosunku do Zamawiającego, z roszczeniem z tytułu naruszenia praw autorskich lub praw zależnych, zarówno osobistych, jak i majątkowych, jeżeli naruszenie nastąpiło w związku z realizacją Umowy przez Wykonawcę, Wykonawca:</w:t>
      </w:r>
    </w:p>
    <w:p w14:paraId="7BF4EF12" w14:textId="77777777" w:rsidR="00890F4D" w:rsidRDefault="00000000">
      <w:pPr>
        <w:pStyle w:val="Akapitzlist"/>
        <w:spacing w:before="120" w:after="120"/>
        <w:ind w:left="284"/>
        <w:contextualSpacing w:val="0"/>
        <w:jc w:val="both"/>
        <w:rPr>
          <w:sz w:val="22"/>
          <w:szCs w:val="22"/>
        </w:rPr>
      </w:pPr>
      <w:r>
        <w:rPr>
          <w:sz w:val="22"/>
          <w:szCs w:val="22"/>
        </w:rPr>
        <w:t>1) przyjmie na siebie pełną odpowiedzialność za powstanie oraz wszelkie skutki powyższych zdarzeń;</w:t>
      </w:r>
    </w:p>
    <w:p w14:paraId="7E847195" w14:textId="77777777" w:rsidR="00890F4D" w:rsidRDefault="00000000">
      <w:pPr>
        <w:pStyle w:val="Akapitzlist"/>
        <w:spacing w:before="120" w:after="120"/>
        <w:ind w:left="284"/>
        <w:contextualSpacing w:val="0"/>
        <w:jc w:val="both"/>
        <w:rPr>
          <w:sz w:val="22"/>
          <w:szCs w:val="22"/>
        </w:rPr>
      </w:pPr>
      <w:r>
        <w:rPr>
          <w:sz w:val="22"/>
          <w:szCs w:val="22"/>
        </w:rPr>
        <w:t>2) 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3A065EA2" w14:textId="3E513126" w:rsidR="00890F4D" w:rsidRDefault="00000000">
      <w:pPr>
        <w:pStyle w:val="Akapitzlist"/>
        <w:spacing w:before="120" w:after="120"/>
        <w:ind w:left="284"/>
        <w:contextualSpacing w:val="0"/>
        <w:jc w:val="both"/>
        <w:rPr>
          <w:sz w:val="22"/>
          <w:szCs w:val="22"/>
        </w:rPr>
      </w:pPr>
      <w:r>
        <w:rPr>
          <w:sz w:val="22"/>
          <w:szCs w:val="22"/>
        </w:rPr>
        <w:t xml:space="preserve">3) poniesie wszelkie koszty związane z ewentualnym pokryciem roszczeń majątkowych </w:t>
      </w:r>
      <w:r w:rsidR="001B1FB4">
        <w:rPr>
          <w:sz w:val="22"/>
          <w:szCs w:val="22"/>
        </w:rPr>
        <w:t>i niemajątkowych</w:t>
      </w:r>
      <w:r>
        <w:rPr>
          <w:sz w:val="22"/>
          <w:szCs w:val="22"/>
        </w:rPr>
        <w:t xml:space="preserve"> związanych z naruszeniem praw autorskich majątkowych lub osobistych osoby lub osób zgłaszających roszczenia.</w:t>
      </w:r>
    </w:p>
    <w:p w14:paraId="21695049" w14:textId="77777777" w:rsidR="00890F4D" w:rsidRDefault="00000000">
      <w:pPr>
        <w:pStyle w:val="Akapitzlist"/>
        <w:numPr>
          <w:ilvl w:val="0"/>
          <w:numId w:val="5"/>
        </w:numPr>
        <w:spacing w:before="120" w:after="120"/>
        <w:ind w:left="284" w:hanging="284"/>
        <w:contextualSpacing w:val="0"/>
        <w:jc w:val="both"/>
        <w:rPr>
          <w:sz w:val="22"/>
          <w:szCs w:val="22"/>
        </w:rPr>
      </w:pPr>
      <w:r>
        <w:rPr>
          <w:sz w:val="22"/>
          <w:szCs w:val="22"/>
        </w:rPr>
        <w:t>Każdy egzemplarz każdego z utworów wykonanych w ramach Umowy będzie zawierał oświadczenie, osoby wskazanej na nim jako twórca, iż przeniósł on na Wykonawcę na wyłączność i bezwarunkowo autorskie prawa majątkowe do utworu.</w:t>
      </w:r>
    </w:p>
    <w:p w14:paraId="6039B56B" w14:textId="1D9918D3" w:rsidR="00890F4D" w:rsidRDefault="00000000">
      <w:pPr>
        <w:pStyle w:val="Akapitzlist"/>
        <w:numPr>
          <w:ilvl w:val="0"/>
          <w:numId w:val="5"/>
        </w:numPr>
        <w:spacing w:before="120" w:after="120"/>
        <w:ind w:left="284" w:hanging="284"/>
        <w:contextualSpacing w:val="0"/>
        <w:jc w:val="both"/>
        <w:rPr>
          <w:sz w:val="22"/>
          <w:szCs w:val="22"/>
        </w:rPr>
      </w:pPr>
      <w:r>
        <w:rPr>
          <w:sz w:val="22"/>
          <w:szCs w:val="22"/>
        </w:rPr>
        <w:t xml:space="preserve">Wykonawca zobowiązuje się, wraz z przekazaniem części przedmiotu Umowy, a przed podpisaniem przez strony Protokołu Odbioru Końcowego uzyskać oświadczenia autora </w:t>
      </w:r>
      <w:r w:rsidR="001B1FB4">
        <w:rPr>
          <w:sz w:val="22"/>
          <w:szCs w:val="22"/>
        </w:rPr>
        <w:t>lub -</w:t>
      </w:r>
      <w:r>
        <w:rPr>
          <w:sz w:val="22"/>
          <w:szCs w:val="22"/>
        </w:rPr>
        <w:t xml:space="preserve"> w przypadku wielości - autorów tej części w przedmiocie ich zobowiązania do niewykonywania przysługujących im osobistych praw autorskich do przekazanej części przedmiotu Umowy przez okres 10 lat.  </w:t>
      </w:r>
    </w:p>
    <w:p w14:paraId="20F1ACDB" w14:textId="637F9C0E" w:rsidR="00890F4D" w:rsidRDefault="00000000">
      <w:pPr>
        <w:spacing w:before="120" w:after="120"/>
        <w:jc w:val="center"/>
        <w:rPr>
          <w:b/>
          <w:sz w:val="22"/>
          <w:szCs w:val="22"/>
        </w:rPr>
      </w:pPr>
      <w:r>
        <w:rPr>
          <w:b/>
          <w:sz w:val="22"/>
          <w:szCs w:val="22"/>
        </w:rPr>
        <w:t>§</w:t>
      </w:r>
      <w:r w:rsidR="00F607DD">
        <w:rPr>
          <w:b/>
          <w:sz w:val="22"/>
          <w:szCs w:val="22"/>
        </w:rPr>
        <w:t>9</w:t>
      </w:r>
    </w:p>
    <w:p w14:paraId="7280FF02" w14:textId="77777777" w:rsidR="00890F4D" w:rsidRDefault="00000000">
      <w:pPr>
        <w:pStyle w:val="Akapitzlist"/>
        <w:spacing w:before="120" w:after="120"/>
        <w:ind w:left="0"/>
        <w:jc w:val="center"/>
        <w:rPr>
          <w:b/>
          <w:sz w:val="22"/>
          <w:szCs w:val="22"/>
        </w:rPr>
      </w:pPr>
      <w:r>
        <w:rPr>
          <w:b/>
          <w:sz w:val="22"/>
          <w:szCs w:val="22"/>
        </w:rPr>
        <w:t>LICENCJA</w:t>
      </w:r>
    </w:p>
    <w:p w14:paraId="59C3EB6F" w14:textId="77777777" w:rsidR="00890F4D" w:rsidRDefault="00000000">
      <w:pPr>
        <w:pStyle w:val="Akapitzlist"/>
        <w:spacing w:before="120" w:after="120"/>
        <w:ind w:left="4" w:firstLine="1"/>
        <w:rPr>
          <w:sz w:val="22"/>
          <w:szCs w:val="22"/>
        </w:rPr>
      </w:pPr>
      <w:r>
        <w:rPr>
          <w:sz w:val="22"/>
          <w:szCs w:val="22"/>
        </w:rPr>
        <w:t>Do przedmiotu niniejszej Umowy nie mają zastosowania postanowienia dotyczące licencji.</w:t>
      </w:r>
    </w:p>
    <w:p w14:paraId="4C2BD6F8" w14:textId="0263116B" w:rsidR="00890F4D" w:rsidRDefault="00000000">
      <w:pPr>
        <w:spacing w:before="120" w:after="120"/>
        <w:jc w:val="center"/>
        <w:rPr>
          <w:b/>
          <w:sz w:val="22"/>
          <w:szCs w:val="22"/>
        </w:rPr>
      </w:pPr>
      <w:r>
        <w:rPr>
          <w:b/>
          <w:sz w:val="22"/>
          <w:szCs w:val="22"/>
        </w:rPr>
        <w:t>§</w:t>
      </w:r>
      <w:r w:rsidR="00F607DD">
        <w:rPr>
          <w:b/>
          <w:sz w:val="22"/>
          <w:szCs w:val="22"/>
        </w:rPr>
        <w:t>10</w:t>
      </w:r>
    </w:p>
    <w:p w14:paraId="48E2B32C" w14:textId="77777777" w:rsidR="00890F4D" w:rsidRDefault="00000000">
      <w:pPr>
        <w:pStyle w:val="Akapitzlist"/>
        <w:spacing w:before="120" w:after="120"/>
        <w:ind w:left="0"/>
        <w:jc w:val="center"/>
        <w:rPr>
          <w:b/>
          <w:sz w:val="22"/>
          <w:szCs w:val="22"/>
        </w:rPr>
      </w:pPr>
      <w:r>
        <w:rPr>
          <w:b/>
          <w:sz w:val="22"/>
          <w:szCs w:val="22"/>
        </w:rPr>
        <w:t>PRAWA WŁASNOŚCI INTELEKTUALNEJ</w:t>
      </w:r>
    </w:p>
    <w:p w14:paraId="3C0078F9" w14:textId="77777777" w:rsidR="00890F4D" w:rsidRDefault="00000000">
      <w:pPr>
        <w:spacing w:before="120" w:after="120"/>
        <w:ind w:left="284"/>
        <w:jc w:val="both"/>
        <w:rPr>
          <w:b/>
          <w:sz w:val="22"/>
          <w:szCs w:val="22"/>
        </w:rPr>
      </w:pPr>
      <w:r>
        <w:rPr>
          <w:sz w:val="22"/>
          <w:szCs w:val="22"/>
        </w:rPr>
        <w:t>Zapisy w sposób wyczerpujący zostały uregulowane w paragrafach powyższych.</w:t>
      </w:r>
    </w:p>
    <w:p w14:paraId="792DC810" w14:textId="53B2A7A2" w:rsidR="00890F4D" w:rsidRDefault="00000000">
      <w:pPr>
        <w:spacing w:before="120" w:after="120"/>
        <w:jc w:val="center"/>
        <w:rPr>
          <w:b/>
          <w:sz w:val="22"/>
          <w:szCs w:val="22"/>
        </w:rPr>
      </w:pPr>
      <w:r>
        <w:rPr>
          <w:b/>
          <w:sz w:val="22"/>
          <w:szCs w:val="22"/>
        </w:rPr>
        <w:t>§1</w:t>
      </w:r>
      <w:r w:rsidR="00F607DD">
        <w:rPr>
          <w:b/>
          <w:sz w:val="22"/>
          <w:szCs w:val="22"/>
        </w:rPr>
        <w:t>1</w:t>
      </w:r>
    </w:p>
    <w:p w14:paraId="6C610552" w14:textId="77777777" w:rsidR="00890F4D" w:rsidRDefault="00000000">
      <w:pPr>
        <w:spacing w:before="120" w:after="120"/>
        <w:jc w:val="center"/>
        <w:rPr>
          <w:b/>
          <w:sz w:val="22"/>
          <w:szCs w:val="22"/>
        </w:rPr>
      </w:pPr>
      <w:bookmarkStart w:id="6" w:name="bookmark62"/>
      <w:r>
        <w:rPr>
          <w:b/>
          <w:sz w:val="22"/>
          <w:szCs w:val="22"/>
        </w:rPr>
        <w:t>OBOWIĄZKI W ZAKRESIE OCHRONY ŚRODOWISKA, GOSPODAROWANIA</w:t>
      </w:r>
      <w:bookmarkStart w:id="7" w:name="bookmark63"/>
      <w:bookmarkEnd w:id="6"/>
      <w:r>
        <w:rPr>
          <w:b/>
          <w:sz w:val="22"/>
          <w:szCs w:val="22"/>
        </w:rPr>
        <w:t xml:space="preserve"> ODPADAMI I BHP</w:t>
      </w:r>
      <w:bookmarkEnd w:id="7"/>
    </w:p>
    <w:p w14:paraId="61161033" w14:textId="3DBE7D92" w:rsidR="00890F4D" w:rsidRDefault="001B1FB4">
      <w:pPr>
        <w:numPr>
          <w:ilvl w:val="0"/>
          <w:numId w:val="49"/>
        </w:numPr>
        <w:spacing w:before="120" w:after="120"/>
        <w:ind w:left="426" w:hanging="340"/>
        <w:jc w:val="both"/>
        <w:rPr>
          <w:sz w:val="22"/>
          <w:szCs w:val="22"/>
        </w:rPr>
      </w:pPr>
      <w:r>
        <w:rPr>
          <w:sz w:val="22"/>
          <w:szCs w:val="22"/>
        </w:rPr>
        <w:t xml:space="preserve">Wykonawca jako podmiot korzystający ze środowiska, jest obowiązany do przestrzegania wymagań ochrony środowiska na podstawie obowiązujących przepisów. </w:t>
      </w:r>
    </w:p>
    <w:p w14:paraId="267866A5" w14:textId="77777777" w:rsidR="00890F4D" w:rsidRDefault="00000000">
      <w:pPr>
        <w:numPr>
          <w:ilvl w:val="0"/>
          <w:numId w:val="21"/>
        </w:numPr>
        <w:spacing w:before="120" w:after="120"/>
        <w:ind w:left="426" w:hanging="340"/>
        <w:jc w:val="both"/>
        <w:rPr>
          <w:sz w:val="22"/>
          <w:szCs w:val="22"/>
        </w:rPr>
      </w:pPr>
      <w:r>
        <w:rPr>
          <w:sz w:val="22"/>
          <w:szCs w:val="22"/>
        </w:rPr>
        <w:lastRenderedPageBreak/>
        <w:t xml:space="preserve">W przypadku wystąpienia bezpośredniego zagrożenia wystąpienia szkody w środowisku Wykonawca obowiązany jest niezwłocznie podjąć niezbędne działania zapobiegawcze. </w:t>
      </w:r>
    </w:p>
    <w:p w14:paraId="740693EA" w14:textId="77777777" w:rsidR="00890F4D" w:rsidRDefault="00000000">
      <w:pPr>
        <w:numPr>
          <w:ilvl w:val="0"/>
          <w:numId w:val="21"/>
        </w:numPr>
        <w:spacing w:before="120" w:after="120"/>
        <w:ind w:left="426" w:hanging="340"/>
        <w:jc w:val="both"/>
        <w:rPr>
          <w:sz w:val="22"/>
          <w:szCs w:val="22"/>
        </w:rPr>
      </w:pPr>
      <w:r>
        <w:rPr>
          <w:sz w:val="22"/>
          <w:szCs w:val="22"/>
        </w:rPr>
        <w:t xml:space="preserve">W przypadku wystąpienia szkody w środowisku Wykonawca obowiązany jest do ograniczenia szkody i podjęcia działań naprawczych. </w:t>
      </w:r>
    </w:p>
    <w:p w14:paraId="3B657F41" w14:textId="77777777" w:rsidR="00890F4D" w:rsidRDefault="00000000">
      <w:pPr>
        <w:numPr>
          <w:ilvl w:val="0"/>
          <w:numId w:val="21"/>
        </w:numPr>
        <w:spacing w:before="120" w:after="120"/>
        <w:ind w:left="426" w:hanging="340"/>
        <w:jc w:val="both"/>
        <w:rPr>
          <w:sz w:val="22"/>
          <w:szCs w:val="22"/>
        </w:rPr>
      </w:pPr>
      <w:r>
        <w:rPr>
          <w:sz w:val="22"/>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3FCFB535" w14:textId="77777777" w:rsidR="00890F4D" w:rsidRDefault="00000000">
      <w:pPr>
        <w:numPr>
          <w:ilvl w:val="0"/>
          <w:numId w:val="21"/>
        </w:numPr>
        <w:spacing w:before="120" w:after="120"/>
        <w:ind w:left="426" w:hanging="340"/>
        <w:jc w:val="both"/>
        <w:rPr>
          <w:sz w:val="22"/>
          <w:szCs w:val="22"/>
        </w:rPr>
      </w:pPr>
      <w:r>
        <w:rPr>
          <w:sz w:val="22"/>
          <w:szCs w:val="22"/>
        </w:rPr>
        <w:t>Wykonawca ponosi odpowiedzialność oraz przejmuje odpowiedzialność w stosunku do osób trzecich związaną z wykonywaniem na terenie budowy /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(tekst jednolity: Dz.U. z 2021 r. poz. 624 z późn. zm.),</w:t>
      </w:r>
    </w:p>
    <w:p w14:paraId="1E678EDE" w14:textId="77777777" w:rsidR="00890F4D" w:rsidRDefault="00000000">
      <w:pPr>
        <w:numPr>
          <w:ilvl w:val="0"/>
          <w:numId w:val="21"/>
        </w:numPr>
        <w:spacing w:before="120" w:after="120"/>
        <w:ind w:left="426" w:hanging="340"/>
        <w:jc w:val="both"/>
        <w:rPr>
          <w:sz w:val="22"/>
          <w:szCs w:val="22"/>
        </w:rPr>
      </w:pPr>
      <w:r>
        <w:rPr>
          <w:sz w:val="22"/>
          <w:szCs w:val="22"/>
        </w:rPr>
        <w:t xml:space="preserve">Wykonawca zobowiązany jest do przestrzegania przepisów o ochronie wód i nienaruszania stosunków wodnych.  </w:t>
      </w:r>
    </w:p>
    <w:p w14:paraId="05E0A19C" w14:textId="77777777" w:rsidR="00890F4D" w:rsidRDefault="00000000">
      <w:pPr>
        <w:numPr>
          <w:ilvl w:val="0"/>
          <w:numId w:val="21"/>
        </w:numPr>
        <w:spacing w:before="120" w:after="120"/>
        <w:ind w:left="426" w:hanging="340"/>
        <w:jc w:val="both"/>
        <w:rPr>
          <w:sz w:val="22"/>
          <w:szCs w:val="22"/>
        </w:rPr>
      </w:pPr>
      <w:r>
        <w:rPr>
          <w:sz w:val="22"/>
          <w:szCs w:val="22"/>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15A491AD" w14:textId="77777777" w:rsidR="00890F4D" w:rsidRDefault="00000000">
      <w:pPr>
        <w:numPr>
          <w:ilvl w:val="0"/>
          <w:numId w:val="21"/>
        </w:numPr>
        <w:spacing w:before="120" w:after="120"/>
        <w:ind w:left="426" w:hanging="340"/>
        <w:jc w:val="both"/>
        <w:rPr>
          <w:sz w:val="22"/>
          <w:szCs w:val="22"/>
        </w:rPr>
      </w:pPr>
      <w:r>
        <w:rPr>
          <w:sz w:val="22"/>
          <w:szCs w:val="22"/>
        </w:rPr>
        <w:t xml:space="preserve">Kwoty, o których mowa w ust. 7, Zamawiający może potrącać z płatności wynagrodzenia należnego Wykonawcy.  </w:t>
      </w:r>
    </w:p>
    <w:p w14:paraId="65754F92" w14:textId="77777777" w:rsidR="00890F4D" w:rsidRDefault="00000000">
      <w:pPr>
        <w:numPr>
          <w:ilvl w:val="0"/>
          <w:numId w:val="21"/>
        </w:numPr>
        <w:spacing w:before="120" w:after="120"/>
        <w:ind w:left="426" w:hanging="340"/>
        <w:jc w:val="both"/>
        <w:rPr>
          <w:sz w:val="22"/>
          <w:szCs w:val="22"/>
        </w:rPr>
      </w:pPr>
      <w:r>
        <w:rPr>
          <w:sz w:val="22"/>
          <w:szCs w:val="22"/>
        </w:rPr>
        <w:t>Wykonawca</w:t>
      </w:r>
      <w:r>
        <w:rPr>
          <w:i/>
          <w:sz w:val="22"/>
          <w:szCs w:val="22"/>
        </w:rPr>
        <w:t xml:space="preserve"> </w:t>
      </w:r>
      <w:r>
        <w:rPr>
          <w:sz w:val="22"/>
          <w:szCs w:val="22"/>
        </w:rPr>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Pr>
          <w:i/>
          <w:sz w:val="22"/>
          <w:szCs w:val="22"/>
        </w:rPr>
        <w:t xml:space="preserve">  </w:t>
      </w:r>
    </w:p>
    <w:p w14:paraId="607A76F1" w14:textId="77777777" w:rsidR="00890F4D" w:rsidRDefault="00000000">
      <w:pPr>
        <w:numPr>
          <w:ilvl w:val="0"/>
          <w:numId w:val="21"/>
        </w:numPr>
        <w:spacing w:before="120" w:after="120"/>
        <w:ind w:left="426" w:hanging="340"/>
        <w:jc w:val="both"/>
        <w:rPr>
          <w:sz w:val="22"/>
          <w:szCs w:val="22"/>
        </w:rPr>
      </w:pPr>
      <w:r>
        <w:rPr>
          <w:sz w:val="22"/>
          <w:szCs w:val="22"/>
        </w:rPr>
        <w:t xml:space="preserve">Zamawiający przekaże Wykonawcy wykaz przedmiotów, materiałów i urządzeń, które zagospodaruje we własnym zakresie. </w:t>
      </w:r>
    </w:p>
    <w:p w14:paraId="5531F2C3" w14:textId="77777777" w:rsidR="00890F4D" w:rsidRDefault="00000000">
      <w:pPr>
        <w:numPr>
          <w:ilvl w:val="0"/>
          <w:numId w:val="21"/>
        </w:numPr>
        <w:spacing w:before="120" w:after="120"/>
        <w:ind w:left="426" w:hanging="340"/>
        <w:jc w:val="both"/>
        <w:rPr>
          <w:sz w:val="22"/>
          <w:szCs w:val="22"/>
        </w:rPr>
      </w:pPr>
      <w:r>
        <w:rPr>
          <w:sz w:val="22"/>
          <w:szCs w:val="22"/>
        </w:rPr>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Pr>
          <w:i/>
          <w:sz w:val="22"/>
          <w:szCs w:val="22"/>
        </w:rPr>
        <w:t xml:space="preserve"> </w:t>
      </w:r>
    </w:p>
    <w:p w14:paraId="783AFC4D" w14:textId="77777777" w:rsidR="00890F4D" w:rsidRDefault="00000000">
      <w:pPr>
        <w:numPr>
          <w:ilvl w:val="0"/>
          <w:numId w:val="21"/>
        </w:numPr>
        <w:spacing w:before="120" w:after="120"/>
        <w:ind w:left="426" w:hanging="340"/>
        <w:jc w:val="both"/>
        <w:rPr>
          <w:sz w:val="22"/>
          <w:szCs w:val="22"/>
        </w:rPr>
      </w:pPr>
      <w:r>
        <w:rPr>
          <w:sz w:val="22"/>
          <w:szCs w:val="22"/>
        </w:rPr>
        <w:t>Wykonawca oświadcza, że on sam oraz jego Podwykonawcy podczas realizacji Przedmiotu Umowy będą stosować się do ustaleń wynikających z decyzji o środowiskowych uwarunkowaniach zgody na realizację przedsięwzięcia, o ile była wymagana.</w:t>
      </w:r>
    </w:p>
    <w:p w14:paraId="09EE1188" w14:textId="7C755519" w:rsidR="00890F4D" w:rsidRDefault="00000000">
      <w:pPr>
        <w:numPr>
          <w:ilvl w:val="0"/>
          <w:numId w:val="21"/>
        </w:numPr>
        <w:spacing w:before="120" w:after="120"/>
        <w:ind w:left="426" w:hanging="340"/>
        <w:jc w:val="both"/>
        <w:rPr>
          <w:sz w:val="22"/>
          <w:szCs w:val="22"/>
        </w:rPr>
      </w:pPr>
      <w:r>
        <w:rPr>
          <w:sz w:val="22"/>
          <w:szCs w:val="22"/>
        </w:rPr>
        <w:t xml:space="preserve">Wykonawca może zlecić wykonanie obowiązku gospodarowania odpadami innemu posiadaczowi odpadów, który uzyskał pozwolenie właściwego organu na prowadzenie działalności w zakresie gospodarowania odpadami, chyba </w:t>
      </w:r>
      <w:r w:rsidR="001B1FB4">
        <w:rPr>
          <w:sz w:val="22"/>
          <w:szCs w:val="22"/>
        </w:rPr>
        <w:t>że</w:t>
      </w:r>
      <w:r>
        <w:rPr>
          <w:sz w:val="22"/>
          <w:szCs w:val="22"/>
        </w:rPr>
        <w:t xml:space="preserve"> działalność taka nie wymaga uzyskania pozwolenia. </w:t>
      </w:r>
      <w:r>
        <w:rPr>
          <w:i/>
          <w:sz w:val="22"/>
          <w:szCs w:val="22"/>
        </w:rPr>
        <w:t xml:space="preserve"> </w:t>
      </w:r>
    </w:p>
    <w:p w14:paraId="0D23561E" w14:textId="77777777" w:rsidR="00890F4D" w:rsidRDefault="00000000">
      <w:pPr>
        <w:numPr>
          <w:ilvl w:val="0"/>
          <w:numId w:val="21"/>
        </w:numPr>
        <w:spacing w:before="120" w:after="120"/>
        <w:ind w:left="426" w:hanging="340"/>
        <w:jc w:val="both"/>
        <w:rPr>
          <w:sz w:val="22"/>
          <w:szCs w:val="22"/>
        </w:rPr>
      </w:pPr>
      <w:r>
        <w:rPr>
          <w:sz w:val="22"/>
          <w:szCs w:val="22"/>
        </w:rPr>
        <w:lastRenderedPageBreak/>
        <w:t xml:space="preserve">Wykonawca zobowiązany jest zapewnić bezpieczne i higieniczne warunki pracy. </w:t>
      </w:r>
    </w:p>
    <w:p w14:paraId="1FAB69DC" w14:textId="77777777" w:rsidR="00890F4D" w:rsidRDefault="00000000">
      <w:pPr>
        <w:numPr>
          <w:ilvl w:val="0"/>
          <w:numId w:val="21"/>
        </w:numPr>
        <w:spacing w:before="120" w:after="120"/>
        <w:ind w:left="426" w:hanging="340"/>
        <w:jc w:val="both"/>
        <w:rPr>
          <w:sz w:val="22"/>
          <w:szCs w:val="22"/>
        </w:rPr>
      </w:pPr>
      <w:r>
        <w:rPr>
          <w:sz w:val="22"/>
          <w:szCs w:val="22"/>
        </w:rPr>
        <w:t>Wykonawca oświadcza, że on sam, a także jego Podwykonawcy będą wykonywać zadania związane z realizacją Przedmiotu umowy zgodnie z ogólnie obowiązującymi przepisami dotyczącymi bezpieczeństwa i higieny pracy.</w:t>
      </w:r>
    </w:p>
    <w:p w14:paraId="0E08CFCD" w14:textId="77777777" w:rsidR="00890F4D" w:rsidRDefault="00000000">
      <w:pPr>
        <w:numPr>
          <w:ilvl w:val="0"/>
          <w:numId w:val="21"/>
        </w:numPr>
        <w:spacing w:before="120" w:after="120"/>
        <w:ind w:left="426" w:hanging="340"/>
        <w:jc w:val="both"/>
        <w:rPr>
          <w:sz w:val="22"/>
          <w:szCs w:val="22"/>
        </w:rPr>
      </w:pPr>
      <w:r>
        <w:rPr>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318ABC4" w14:textId="77777777" w:rsidR="00890F4D" w:rsidRDefault="00000000">
      <w:pPr>
        <w:numPr>
          <w:ilvl w:val="0"/>
          <w:numId w:val="21"/>
        </w:numPr>
        <w:spacing w:before="120" w:after="120"/>
        <w:ind w:left="426" w:hanging="340"/>
        <w:jc w:val="both"/>
        <w:rPr>
          <w:sz w:val="22"/>
          <w:szCs w:val="22"/>
        </w:rPr>
      </w:pPr>
      <w:r>
        <w:rPr>
          <w:sz w:val="22"/>
          <w:szCs w:val="22"/>
        </w:rPr>
        <w:t xml:space="preserve">Wykonawca odpowiada wobec Zamawiającego za wszelkie działania i zaniechania podwykonawców robót jak za swoje własne. </w:t>
      </w:r>
    </w:p>
    <w:p w14:paraId="64822BD5" w14:textId="77777777" w:rsidR="00890F4D" w:rsidRDefault="00000000">
      <w:pPr>
        <w:numPr>
          <w:ilvl w:val="0"/>
          <w:numId w:val="21"/>
        </w:numPr>
        <w:spacing w:before="120" w:after="120"/>
        <w:ind w:left="426" w:hanging="340"/>
        <w:jc w:val="both"/>
        <w:rPr>
          <w:sz w:val="22"/>
          <w:szCs w:val="22"/>
        </w:rPr>
      </w:pPr>
      <w:r>
        <w:rPr>
          <w:sz w:val="22"/>
          <w:szCs w:val="22"/>
        </w:rPr>
        <w:t>Wykonawca gwarantuje, że zatrudnienie cudzoziemców będzie zgodne z prawem i w razie jakichkolwiek naruszeń odpowiedzialność ponosi Wykonawca.</w:t>
      </w:r>
    </w:p>
    <w:p w14:paraId="70D87BF8" w14:textId="60A78AB2" w:rsidR="00890F4D" w:rsidRDefault="00000000">
      <w:pPr>
        <w:spacing w:before="120" w:after="120"/>
        <w:jc w:val="center"/>
        <w:rPr>
          <w:b/>
          <w:sz w:val="22"/>
          <w:szCs w:val="22"/>
        </w:rPr>
      </w:pPr>
      <w:r>
        <w:rPr>
          <w:b/>
          <w:sz w:val="22"/>
          <w:szCs w:val="22"/>
        </w:rPr>
        <w:t>§1</w:t>
      </w:r>
      <w:r w:rsidR="00F607DD">
        <w:rPr>
          <w:b/>
          <w:sz w:val="22"/>
          <w:szCs w:val="22"/>
        </w:rPr>
        <w:t>2</w:t>
      </w:r>
    </w:p>
    <w:p w14:paraId="3C18D806" w14:textId="77777777" w:rsidR="00890F4D" w:rsidRDefault="00000000">
      <w:pPr>
        <w:spacing w:before="120" w:after="120"/>
        <w:jc w:val="center"/>
        <w:rPr>
          <w:b/>
          <w:sz w:val="22"/>
          <w:szCs w:val="22"/>
        </w:rPr>
      </w:pPr>
      <w:r>
        <w:rPr>
          <w:b/>
          <w:sz w:val="22"/>
          <w:szCs w:val="22"/>
        </w:rPr>
        <w:t>PRZETWARZANIE DANYCH OSOBOWYCH</w:t>
      </w:r>
    </w:p>
    <w:p w14:paraId="20242CA2" w14:textId="77777777" w:rsidR="00890F4D" w:rsidRDefault="00000000">
      <w:pPr>
        <w:pStyle w:val="Akapitzlist"/>
        <w:spacing w:before="120" w:after="120"/>
        <w:ind w:left="284" w:hanging="284"/>
        <w:jc w:val="both"/>
        <w:rPr>
          <w:sz w:val="22"/>
          <w:szCs w:val="22"/>
        </w:rPr>
      </w:pPr>
      <w:r>
        <w:rPr>
          <w:sz w:val="22"/>
          <w:szCs w:val="22"/>
        </w:rPr>
        <w:t>1.  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26D0FD26" w14:textId="77777777" w:rsidR="00890F4D" w:rsidRDefault="00000000">
      <w:pPr>
        <w:pStyle w:val="Akapitzlist"/>
        <w:spacing w:before="120" w:after="120"/>
        <w:ind w:left="284" w:hanging="284"/>
        <w:contextualSpacing w:val="0"/>
        <w:jc w:val="both"/>
        <w:rPr>
          <w:sz w:val="22"/>
          <w:szCs w:val="22"/>
        </w:rPr>
      </w:pPr>
      <w:r>
        <w:rPr>
          <w:sz w:val="22"/>
          <w:szCs w:val="22"/>
        </w:rPr>
        <w:t xml:space="preserve">2.  W celu zawarcia, realizacji i monitorowania wykonania Umowy, każda ze Stron będzie przetwarzać dane osobowe osób: reprezentujących, zatrudnionych lub współpracujących z drugą Stroną, które to dane zostaną jej udostępnione przez drugą Stronę. </w:t>
      </w:r>
    </w:p>
    <w:p w14:paraId="3A8C5A6B" w14:textId="77777777" w:rsidR="00890F4D" w:rsidRDefault="00000000">
      <w:pPr>
        <w:pStyle w:val="Akapitzlist"/>
        <w:spacing w:before="120" w:after="120"/>
        <w:ind w:left="284" w:hanging="284"/>
        <w:contextualSpacing w:val="0"/>
        <w:jc w:val="both"/>
        <w:rPr>
          <w:sz w:val="22"/>
          <w:szCs w:val="22"/>
        </w:rPr>
      </w:pPr>
      <w:r>
        <w:rPr>
          <w:sz w:val="22"/>
          <w:szCs w:val="22"/>
        </w:rPr>
        <w:t>3.  W związku z udostępnieniem danych osobowych, Strony stają się odrębnymi administratorami tych danych i są odpowiedzialne za spełnienie wymogów określonych w powszechnie obowiązujących przepisach prawa.</w:t>
      </w:r>
    </w:p>
    <w:p w14:paraId="35759CE1" w14:textId="306A96A1" w:rsidR="00890F4D" w:rsidRDefault="00000000">
      <w:pPr>
        <w:pStyle w:val="Akapitzlist"/>
        <w:spacing w:before="120" w:after="120"/>
        <w:ind w:left="284" w:hanging="284"/>
        <w:contextualSpacing w:val="0"/>
        <w:jc w:val="both"/>
        <w:rPr>
          <w:sz w:val="22"/>
          <w:szCs w:val="22"/>
        </w:rPr>
      </w:pPr>
      <w:r>
        <w:rPr>
          <w:sz w:val="22"/>
          <w:szCs w:val="22"/>
        </w:rPr>
        <w:t xml:space="preserve">4.   Żadna ze Stron nie będzie ponosić odpowiedzialności za niezgodne z przepisami działania i zaniechania drugiej Strony w </w:t>
      </w:r>
      <w:r w:rsidR="001B1FB4">
        <w:rPr>
          <w:sz w:val="22"/>
          <w:szCs w:val="22"/>
        </w:rPr>
        <w:t>zakresie obowiązków</w:t>
      </w:r>
      <w:r>
        <w:rPr>
          <w:sz w:val="22"/>
          <w:szCs w:val="22"/>
        </w:rPr>
        <w:t>, o których mowa w niniejszym paragrafie.</w:t>
      </w:r>
    </w:p>
    <w:p w14:paraId="7C102DB0" w14:textId="79176AD3" w:rsidR="00890F4D" w:rsidRDefault="00000000">
      <w:pPr>
        <w:spacing w:before="120" w:after="120"/>
        <w:jc w:val="center"/>
        <w:rPr>
          <w:b/>
          <w:sz w:val="22"/>
          <w:szCs w:val="22"/>
        </w:rPr>
      </w:pPr>
      <w:r>
        <w:rPr>
          <w:b/>
          <w:sz w:val="22"/>
          <w:szCs w:val="22"/>
        </w:rPr>
        <w:t>§1</w:t>
      </w:r>
      <w:r w:rsidR="00F607DD">
        <w:rPr>
          <w:b/>
          <w:sz w:val="22"/>
          <w:szCs w:val="22"/>
        </w:rPr>
        <w:t>3</w:t>
      </w:r>
    </w:p>
    <w:p w14:paraId="13B5C3DC" w14:textId="77777777" w:rsidR="00890F4D" w:rsidRDefault="00000000">
      <w:pPr>
        <w:pStyle w:val="Akapitzlist"/>
        <w:spacing w:before="120" w:after="120"/>
        <w:ind w:left="357" w:hanging="357"/>
        <w:jc w:val="center"/>
        <w:rPr>
          <w:b/>
          <w:sz w:val="22"/>
          <w:szCs w:val="22"/>
        </w:rPr>
      </w:pPr>
      <w:r>
        <w:rPr>
          <w:b/>
          <w:sz w:val="22"/>
          <w:szCs w:val="22"/>
        </w:rPr>
        <w:t xml:space="preserve">UBEZPIECZENIA </w:t>
      </w:r>
    </w:p>
    <w:p w14:paraId="3F277968" w14:textId="77777777" w:rsidR="00890F4D" w:rsidRDefault="00000000">
      <w:pPr>
        <w:pStyle w:val="Akapitzlist"/>
        <w:spacing w:before="120" w:after="120"/>
        <w:ind w:left="284" w:hanging="284"/>
        <w:contextualSpacing w:val="0"/>
        <w:jc w:val="both"/>
        <w:rPr>
          <w:sz w:val="22"/>
          <w:szCs w:val="22"/>
        </w:rPr>
      </w:pPr>
      <w:r>
        <w:rPr>
          <w:sz w:val="22"/>
          <w:szCs w:val="22"/>
        </w:rPr>
        <w:t>1.  Wykonawca utrzyma w mocy, co najmniej przez</w:t>
      </w:r>
      <w:r>
        <w:rPr>
          <w:rFonts w:eastAsia="Calibri"/>
          <w:sz w:val="22"/>
          <w:szCs w:val="22"/>
        </w:rPr>
        <w:t xml:space="preserve"> cały okres trwania Umowy</w:t>
      </w:r>
      <w:r>
        <w:rPr>
          <w:sz w:val="22"/>
          <w:szCs w:val="22"/>
        </w:rPr>
        <w:t xml:space="preserve"> oraz zapewni ciągłość ubezpieczenia odpowiedzialności cywilnej (OC), w której rodzaj działalności objętej ochroną będzie zgodny z zakresem prac wykonywanych w ramach Umowy.</w:t>
      </w:r>
    </w:p>
    <w:p w14:paraId="6869643E" w14:textId="77777777" w:rsidR="00890F4D" w:rsidRDefault="00000000">
      <w:pPr>
        <w:pStyle w:val="Akapitzlist"/>
        <w:spacing w:before="120" w:after="120"/>
        <w:ind w:left="284" w:hanging="284"/>
        <w:contextualSpacing w:val="0"/>
        <w:jc w:val="both"/>
        <w:rPr>
          <w:sz w:val="22"/>
          <w:szCs w:val="22"/>
        </w:rPr>
      </w:pPr>
      <w:r>
        <w:rPr>
          <w:sz w:val="22"/>
          <w:szCs w:val="22"/>
        </w:rPr>
        <w:t>2.   Jeżeli Wykonawcą jest Konsorcjum, dopuszcza się łączne sumowanie wartości ubezpieczenia.</w:t>
      </w:r>
    </w:p>
    <w:p w14:paraId="2E379A15" w14:textId="77777777" w:rsidR="00890F4D" w:rsidRDefault="00000000">
      <w:pPr>
        <w:pStyle w:val="Akapitzlist"/>
        <w:spacing w:before="120" w:after="120"/>
        <w:ind w:left="284" w:hanging="284"/>
        <w:contextualSpacing w:val="0"/>
        <w:jc w:val="both"/>
        <w:rPr>
          <w:sz w:val="22"/>
          <w:szCs w:val="22"/>
        </w:rPr>
      </w:pPr>
      <w:r>
        <w:rPr>
          <w:sz w:val="22"/>
          <w:szCs w:val="22"/>
        </w:rPr>
        <w:t>3.  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261EDF43" w14:textId="5C7A90B5" w:rsidR="00890F4D" w:rsidRDefault="00000000">
      <w:pPr>
        <w:pStyle w:val="Akapitzlist"/>
        <w:spacing w:before="120" w:after="120"/>
        <w:ind w:left="284" w:hanging="284"/>
        <w:contextualSpacing w:val="0"/>
        <w:jc w:val="both"/>
        <w:rPr>
          <w:sz w:val="22"/>
          <w:szCs w:val="22"/>
        </w:rPr>
      </w:pPr>
      <w:r>
        <w:rPr>
          <w:sz w:val="22"/>
          <w:szCs w:val="22"/>
        </w:rPr>
        <w:t xml:space="preserve">4.  Jeżeli do realizacji prac zostaną zatrudnieni podwykonawcy, ochroną objęte zostaną </w:t>
      </w:r>
      <w:r w:rsidR="001B1FB4">
        <w:rPr>
          <w:sz w:val="22"/>
          <w:szCs w:val="22"/>
        </w:rPr>
        <w:t>szkody,</w:t>
      </w:r>
      <w:r>
        <w:rPr>
          <w:sz w:val="22"/>
          <w:szCs w:val="22"/>
        </w:rPr>
        <w:t xml:space="preserve"> za które ponosi odpowiedzialność Wykonawca, a które zostały wyrządzone przez podwykonawców. Dopuszcza się zastosowanie regresu w stosunku do podwykonawcy będącego sprawcą szkody.</w:t>
      </w:r>
    </w:p>
    <w:p w14:paraId="0967D9B2" w14:textId="53348894" w:rsidR="00890F4D" w:rsidRDefault="00000000">
      <w:pPr>
        <w:pStyle w:val="Akapitzlist"/>
        <w:spacing w:before="120" w:after="120"/>
        <w:ind w:left="284" w:hanging="284"/>
        <w:contextualSpacing w:val="0"/>
        <w:jc w:val="both"/>
        <w:rPr>
          <w:bCs/>
          <w:sz w:val="22"/>
          <w:szCs w:val="22"/>
        </w:rPr>
      </w:pPr>
      <w:r>
        <w:rPr>
          <w:sz w:val="22"/>
          <w:szCs w:val="22"/>
        </w:rPr>
        <w:t xml:space="preserve">5.  Wysokość sumy gwarancyjnej w posiadanej przez Wykonawcę polisie ubezpieczenia odpowiedzialności cywilnej będzie nie </w:t>
      </w:r>
      <w:r w:rsidRPr="00025639">
        <w:rPr>
          <w:sz w:val="22"/>
          <w:szCs w:val="22"/>
        </w:rPr>
        <w:t xml:space="preserve">niższa </w:t>
      </w:r>
      <w:r w:rsidRPr="00025639">
        <w:rPr>
          <w:b/>
          <w:sz w:val="22"/>
          <w:szCs w:val="22"/>
        </w:rPr>
        <w:t xml:space="preserve">niż </w:t>
      </w:r>
      <w:r w:rsidR="00025639" w:rsidRPr="00025639">
        <w:rPr>
          <w:b/>
          <w:sz w:val="22"/>
          <w:szCs w:val="22"/>
        </w:rPr>
        <w:t xml:space="preserve">4 </w:t>
      </w:r>
      <w:r w:rsidRPr="00025639">
        <w:rPr>
          <w:b/>
          <w:sz w:val="22"/>
          <w:szCs w:val="22"/>
        </w:rPr>
        <w:t>000 000,00 złotych (</w:t>
      </w:r>
      <w:r w:rsidR="00025639" w:rsidRPr="00025639">
        <w:rPr>
          <w:b/>
          <w:sz w:val="22"/>
          <w:szCs w:val="22"/>
        </w:rPr>
        <w:t>cztery</w:t>
      </w:r>
      <w:r w:rsidRPr="00025639">
        <w:rPr>
          <w:b/>
          <w:sz w:val="22"/>
          <w:szCs w:val="22"/>
        </w:rPr>
        <w:t xml:space="preserve"> milion</w:t>
      </w:r>
      <w:r w:rsidR="00025639" w:rsidRPr="00025639">
        <w:rPr>
          <w:b/>
          <w:sz w:val="22"/>
          <w:szCs w:val="22"/>
        </w:rPr>
        <w:t>y</w:t>
      </w:r>
      <w:r w:rsidRPr="00025639">
        <w:rPr>
          <w:b/>
          <w:sz w:val="22"/>
          <w:szCs w:val="22"/>
        </w:rPr>
        <w:t>),</w:t>
      </w:r>
      <w:r>
        <w:rPr>
          <w:b/>
          <w:sz w:val="22"/>
          <w:szCs w:val="22"/>
        </w:rPr>
        <w:t xml:space="preserve"> </w:t>
      </w:r>
      <w:r>
        <w:rPr>
          <w:bCs/>
          <w:sz w:val="22"/>
          <w:szCs w:val="22"/>
        </w:rPr>
        <w:t>w przypadku posiadania ubezpieczenia w innej walucie, podlega ona przeliczeniu wg zasad wskazanych w Zapytaniu ofertowym (SWZ).</w:t>
      </w:r>
    </w:p>
    <w:p w14:paraId="701738A9" w14:textId="77777777" w:rsidR="00890F4D" w:rsidRDefault="00000000">
      <w:pPr>
        <w:pStyle w:val="Akapitzlist"/>
        <w:spacing w:before="120" w:after="120"/>
        <w:ind w:left="284" w:hanging="284"/>
        <w:contextualSpacing w:val="0"/>
        <w:jc w:val="both"/>
        <w:rPr>
          <w:rFonts w:eastAsia="Calibri"/>
          <w:sz w:val="22"/>
          <w:szCs w:val="22"/>
        </w:rPr>
      </w:pPr>
      <w:r>
        <w:rPr>
          <w:rFonts w:eastAsia="Calibri"/>
          <w:sz w:val="22"/>
          <w:szCs w:val="22"/>
        </w:rPr>
        <w:t>6.   Zakres terytorialny umowy ubezpieczenia odpowiedzialności cywilnej: teren Polski.</w:t>
      </w:r>
    </w:p>
    <w:p w14:paraId="45E591AC" w14:textId="77777777" w:rsidR="00890F4D" w:rsidRDefault="00000000">
      <w:pPr>
        <w:pStyle w:val="Akapitzlist"/>
        <w:spacing w:before="120" w:after="120"/>
        <w:ind w:left="284" w:hanging="284"/>
        <w:contextualSpacing w:val="0"/>
        <w:jc w:val="both"/>
        <w:rPr>
          <w:sz w:val="22"/>
          <w:szCs w:val="22"/>
        </w:rPr>
      </w:pPr>
      <w:r w:rsidRPr="00025639">
        <w:rPr>
          <w:sz w:val="22"/>
          <w:szCs w:val="22"/>
        </w:rPr>
        <w:lastRenderedPageBreak/>
        <w:t>7.   Wykonawca jest zobligowany dostarczyć kopię polisy poświadczającą zawarcie umowy ubezpieczenia (OC), zgodnej z wymogami, o których mowa w niniejszym paragrafie wraz z dowodem opłacenia składki przed podpisaniem umowy. Dokument należy dostarczyć w formie elektronicznej na wskazany przez Zamawiającego adres e-mail lub w formie pisemnej do osób upoważnionych do działania w imieniu Zamawiającego.</w:t>
      </w:r>
    </w:p>
    <w:p w14:paraId="13124B14" w14:textId="77777777" w:rsidR="00890F4D" w:rsidRDefault="00000000">
      <w:pPr>
        <w:pStyle w:val="Akapitzlist"/>
        <w:spacing w:before="120" w:after="120"/>
        <w:ind w:left="284" w:hanging="284"/>
        <w:contextualSpacing w:val="0"/>
        <w:jc w:val="both"/>
        <w:rPr>
          <w:rFonts w:eastAsia="Calibri"/>
          <w:sz w:val="22"/>
          <w:szCs w:val="22"/>
        </w:rPr>
      </w:pPr>
      <w:r>
        <w:rPr>
          <w:rFonts w:eastAsia="Calibri"/>
          <w:sz w:val="22"/>
          <w:szCs w:val="22"/>
        </w:rPr>
        <w:t xml:space="preserve">8.  </w:t>
      </w:r>
      <w:r>
        <w:rPr>
          <w:sz w:val="22"/>
          <w:szCs w:val="22"/>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3FD6FEB4" w14:textId="77777777" w:rsidR="00890F4D" w:rsidRDefault="00000000">
      <w:pPr>
        <w:pStyle w:val="Akapitzlist"/>
        <w:spacing w:before="120" w:after="120"/>
        <w:ind w:left="284" w:hanging="284"/>
        <w:contextualSpacing w:val="0"/>
        <w:jc w:val="both"/>
        <w:rPr>
          <w:rFonts w:eastAsia="Calibri"/>
          <w:sz w:val="22"/>
          <w:szCs w:val="22"/>
        </w:rPr>
      </w:pPr>
      <w:r>
        <w:rPr>
          <w:sz w:val="22"/>
          <w:szCs w:val="22"/>
        </w:rPr>
        <w:t>9.  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35F62153" w14:textId="4BFF91FA" w:rsidR="00890F4D" w:rsidRDefault="00000000">
      <w:pPr>
        <w:spacing w:before="120" w:after="120"/>
        <w:jc w:val="center"/>
        <w:rPr>
          <w:b/>
          <w:sz w:val="22"/>
          <w:szCs w:val="22"/>
        </w:rPr>
      </w:pPr>
      <w:r>
        <w:rPr>
          <w:b/>
          <w:sz w:val="22"/>
          <w:szCs w:val="22"/>
        </w:rPr>
        <w:t>§1</w:t>
      </w:r>
      <w:r w:rsidR="00F607DD">
        <w:rPr>
          <w:b/>
          <w:sz w:val="22"/>
          <w:szCs w:val="22"/>
        </w:rPr>
        <w:t>4</w:t>
      </w:r>
    </w:p>
    <w:p w14:paraId="3E693023" w14:textId="77777777" w:rsidR="00890F4D" w:rsidRDefault="00000000">
      <w:pPr>
        <w:pStyle w:val="Akapitzlist"/>
        <w:spacing w:before="120" w:after="120"/>
        <w:ind w:left="0"/>
        <w:jc w:val="center"/>
        <w:rPr>
          <w:b/>
          <w:sz w:val="22"/>
          <w:szCs w:val="22"/>
        </w:rPr>
      </w:pPr>
      <w:r>
        <w:rPr>
          <w:b/>
          <w:sz w:val="22"/>
          <w:szCs w:val="22"/>
        </w:rPr>
        <w:t>FORMY ZABEZPIECZENIA</w:t>
      </w:r>
    </w:p>
    <w:p w14:paraId="64689763" w14:textId="43F165A1" w:rsidR="00890F4D" w:rsidRDefault="00000000">
      <w:pPr>
        <w:ind w:left="426" w:hanging="284"/>
        <w:jc w:val="both"/>
        <w:rPr>
          <w:sz w:val="22"/>
          <w:szCs w:val="22"/>
        </w:rPr>
      </w:pPr>
      <w:r>
        <w:rPr>
          <w:sz w:val="22"/>
          <w:szCs w:val="22"/>
        </w:rPr>
        <w:t>1.</w:t>
      </w:r>
      <w:r>
        <w:rPr>
          <w:sz w:val="22"/>
          <w:szCs w:val="22"/>
        </w:rPr>
        <w:tab/>
        <w:t xml:space="preserve">Wykonawca złożył u Zamawiającego zabezpieczenie należytego wykonania umowy stanowiące 5% ceny </w:t>
      </w:r>
      <w:r w:rsidRPr="00025639">
        <w:rPr>
          <w:sz w:val="22"/>
          <w:szCs w:val="22"/>
        </w:rPr>
        <w:t xml:space="preserve">całkowitej wskazanej w podanej w Ofercie Wykonawcy, </w:t>
      </w:r>
      <w:r w:rsidR="001B1FB4" w:rsidRPr="00025639">
        <w:rPr>
          <w:sz w:val="22"/>
          <w:szCs w:val="22"/>
        </w:rPr>
        <w:t>tj.</w:t>
      </w:r>
      <w:r w:rsidRPr="00025639">
        <w:rPr>
          <w:sz w:val="22"/>
          <w:szCs w:val="22"/>
        </w:rPr>
        <w:t>……………………………………………………………. złotych w formie ………………………………………................................................................................</w:t>
      </w:r>
    </w:p>
    <w:p w14:paraId="1B84A7A7" w14:textId="77777777" w:rsidR="00890F4D" w:rsidRDefault="00000000">
      <w:pPr>
        <w:ind w:left="426" w:hanging="284"/>
        <w:jc w:val="both"/>
        <w:rPr>
          <w:sz w:val="22"/>
          <w:szCs w:val="22"/>
        </w:rPr>
      </w:pPr>
      <w:r>
        <w:rPr>
          <w:sz w:val="22"/>
          <w:szCs w:val="22"/>
        </w:rPr>
        <w:t>2.</w:t>
      </w:r>
      <w:r>
        <w:rPr>
          <w:sz w:val="22"/>
          <w:szCs w:val="22"/>
        </w:rPr>
        <w:tab/>
        <w:t>Zabezpieczenie należytego wykonania umowy może być wnoszone według wyboru Wykonawcy w jednej lub w kilku następujących formach:</w:t>
      </w:r>
    </w:p>
    <w:p w14:paraId="4B2080B8" w14:textId="77777777" w:rsidR="00890F4D" w:rsidRDefault="00000000">
      <w:pPr>
        <w:ind w:left="709" w:hanging="283"/>
        <w:jc w:val="both"/>
        <w:rPr>
          <w:sz w:val="22"/>
          <w:szCs w:val="22"/>
        </w:rPr>
      </w:pPr>
      <w:r>
        <w:rPr>
          <w:sz w:val="22"/>
          <w:szCs w:val="22"/>
        </w:rPr>
        <w:t>a)</w:t>
      </w:r>
      <w:r>
        <w:rPr>
          <w:sz w:val="22"/>
          <w:szCs w:val="22"/>
        </w:rPr>
        <w:tab/>
        <w:t>w pieniądzu,</w:t>
      </w:r>
    </w:p>
    <w:p w14:paraId="38F6DE86" w14:textId="6F8FD4B2" w:rsidR="00890F4D" w:rsidRDefault="00000000">
      <w:pPr>
        <w:ind w:left="709" w:hanging="283"/>
        <w:jc w:val="both"/>
        <w:rPr>
          <w:sz w:val="22"/>
          <w:szCs w:val="22"/>
        </w:rPr>
      </w:pPr>
      <w:r>
        <w:rPr>
          <w:sz w:val="22"/>
          <w:szCs w:val="22"/>
        </w:rPr>
        <w:t>b)</w:t>
      </w:r>
      <w:r>
        <w:rPr>
          <w:sz w:val="22"/>
          <w:szCs w:val="22"/>
        </w:rPr>
        <w:tab/>
        <w:t xml:space="preserve">poręczeniach bankowych lub poręczeniach spółdzielczej kasy oszczędnościowo-kredytowej, </w:t>
      </w:r>
      <w:r>
        <w:rPr>
          <w:sz w:val="22"/>
          <w:szCs w:val="22"/>
        </w:rPr>
        <w:br/>
        <w:t xml:space="preserve">z </w:t>
      </w:r>
      <w:r w:rsidR="001B1FB4">
        <w:rPr>
          <w:sz w:val="22"/>
          <w:szCs w:val="22"/>
        </w:rPr>
        <w:t>tym,</w:t>
      </w:r>
      <w:r>
        <w:rPr>
          <w:sz w:val="22"/>
          <w:szCs w:val="22"/>
        </w:rPr>
        <w:t xml:space="preserve"> że zobowiązanie kasy jest zawsze zobowiązaniem pieniężnym,</w:t>
      </w:r>
    </w:p>
    <w:p w14:paraId="71C37FB0" w14:textId="77777777" w:rsidR="00890F4D" w:rsidRDefault="00000000">
      <w:pPr>
        <w:ind w:left="709" w:hanging="283"/>
        <w:jc w:val="both"/>
        <w:rPr>
          <w:sz w:val="22"/>
          <w:szCs w:val="22"/>
        </w:rPr>
      </w:pPr>
      <w:r>
        <w:rPr>
          <w:sz w:val="22"/>
          <w:szCs w:val="22"/>
        </w:rPr>
        <w:t>c)</w:t>
      </w:r>
      <w:r>
        <w:rPr>
          <w:sz w:val="22"/>
          <w:szCs w:val="22"/>
        </w:rPr>
        <w:tab/>
        <w:t>gwarancjach bankowych,</w:t>
      </w:r>
    </w:p>
    <w:p w14:paraId="740667F0" w14:textId="77777777" w:rsidR="00890F4D" w:rsidRDefault="00000000">
      <w:pPr>
        <w:ind w:left="709" w:hanging="283"/>
        <w:jc w:val="both"/>
        <w:rPr>
          <w:sz w:val="22"/>
          <w:szCs w:val="22"/>
        </w:rPr>
      </w:pPr>
      <w:r>
        <w:rPr>
          <w:sz w:val="22"/>
          <w:szCs w:val="22"/>
        </w:rPr>
        <w:t>d)</w:t>
      </w:r>
      <w:r>
        <w:rPr>
          <w:sz w:val="22"/>
          <w:szCs w:val="22"/>
        </w:rPr>
        <w:tab/>
        <w:t>gwarancjach ubezpieczeniowych,</w:t>
      </w:r>
    </w:p>
    <w:p w14:paraId="34CE5CB2" w14:textId="77777777" w:rsidR="00890F4D" w:rsidRDefault="00000000">
      <w:pPr>
        <w:ind w:left="709" w:hanging="283"/>
        <w:jc w:val="both"/>
        <w:rPr>
          <w:sz w:val="22"/>
          <w:szCs w:val="22"/>
        </w:rPr>
      </w:pPr>
      <w:r>
        <w:rPr>
          <w:sz w:val="22"/>
          <w:szCs w:val="22"/>
        </w:rPr>
        <w:t>e)</w:t>
      </w:r>
      <w:r>
        <w:rPr>
          <w:sz w:val="22"/>
          <w:szCs w:val="22"/>
        </w:rPr>
        <w:tab/>
        <w:t xml:space="preserve">poręczeniach udzielanych przez podmioty, o których mowa w art. 6b ust. 5 pkt 2 ustawy </w:t>
      </w:r>
      <w:r>
        <w:rPr>
          <w:sz w:val="22"/>
          <w:szCs w:val="22"/>
        </w:rPr>
        <w:br/>
        <w:t>z dnia 9 listopada 2000 roku o utworzeniu Polskiej Agencji Rozwoju Przedsiębiorczości (tekst jedn. Dz. U. z 2019 r. poz. 310 z późn. zm.).</w:t>
      </w:r>
    </w:p>
    <w:p w14:paraId="6BC6F1E7" w14:textId="77777777" w:rsidR="00890F4D" w:rsidRDefault="00000000">
      <w:pPr>
        <w:ind w:left="426" w:hanging="284"/>
        <w:jc w:val="both"/>
        <w:rPr>
          <w:sz w:val="22"/>
          <w:szCs w:val="22"/>
        </w:rPr>
      </w:pPr>
      <w:r>
        <w:rPr>
          <w:sz w:val="22"/>
          <w:szCs w:val="22"/>
        </w:rPr>
        <w:t>3.</w:t>
      </w:r>
      <w:r>
        <w:rPr>
          <w:sz w:val="22"/>
          <w:szCs w:val="22"/>
        </w:rPr>
        <w:tab/>
      </w:r>
      <w:bookmarkStart w:id="8" w:name="_Hlk212995101"/>
      <w:r>
        <w:rPr>
          <w:sz w:val="22"/>
          <w:szCs w:val="22"/>
        </w:rPr>
        <w:t>Zabezpieczenie wnoszone w pieniądzu Wykonawca wpłaca przelewem na rachunek bankowy wskazany przez Zamawiającego. W przypadku wniesienia wadium w pieniądzu, Wykonawca wyraża zgodę na przeksięgowanie go na poczet zabezpieczenia. Ewentualna różnica zostanie Wykonawcy zwrócona bądź Wykonawca dokona dopłaty.</w:t>
      </w:r>
    </w:p>
    <w:p w14:paraId="4A3B1192" w14:textId="4BF09018" w:rsidR="00890F4D" w:rsidRDefault="001B1FB4">
      <w:pPr>
        <w:pStyle w:val="Standard"/>
        <w:jc w:val="both"/>
        <w:rPr>
          <w:rFonts w:ascii="Times New Roman" w:hAnsi="Times New Roman" w:cs="Times New Roman"/>
        </w:rPr>
      </w:pPr>
      <w:r>
        <w:rPr>
          <w:rFonts w:ascii="Times New Roman" w:hAnsi="Times New Roman" w:cs="Times New Roman"/>
        </w:rPr>
        <w:t xml:space="preserve">4.. Zamawiający nie wyraża zgody na wniesienie zabezpieczenia w następujących formach: </w:t>
      </w:r>
    </w:p>
    <w:p w14:paraId="571DE22F" w14:textId="2E33B3A5" w:rsidR="00890F4D" w:rsidRDefault="00000000">
      <w:pPr>
        <w:pStyle w:val="Standard"/>
        <w:jc w:val="both"/>
        <w:rPr>
          <w:rFonts w:ascii="Times New Roman" w:hAnsi="Times New Roman" w:cs="Times New Roman"/>
        </w:rPr>
      </w:pPr>
      <w:r>
        <w:rPr>
          <w:rFonts w:ascii="Times New Roman" w:hAnsi="Times New Roman" w:cs="Times New Roman"/>
        </w:rPr>
        <w:t xml:space="preserve">a) w wekslach z poręczeniem wekslowym banku lub spółdzielczej kasy </w:t>
      </w:r>
      <w:r w:rsidR="001B1FB4">
        <w:rPr>
          <w:rFonts w:ascii="Times New Roman" w:hAnsi="Times New Roman" w:cs="Times New Roman"/>
        </w:rPr>
        <w:t>oszczędnościowo kredytowej</w:t>
      </w:r>
      <w:r>
        <w:rPr>
          <w:rFonts w:ascii="Times New Roman" w:hAnsi="Times New Roman" w:cs="Times New Roman"/>
        </w:rPr>
        <w:t>;</w:t>
      </w:r>
    </w:p>
    <w:p w14:paraId="307AFE3D" w14:textId="77777777" w:rsidR="00890F4D" w:rsidRDefault="00000000">
      <w:pPr>
        <w:pStyle w:val="Standard"/>
        <w:jc w:val="both"/>
        <w:rPr>
          <w:rFonts w:ascii="Times New Roman" w:hAnsi="Times New Roman" w:cs="Times New Roman"/>
        </w:rPr>
      </w:pPr>
      <w:r>
        <w:rPr>
          <w:rFonts w:ascii="Times New Roman" w:hAnsi="Times New Roman" w:cs="Times New Roman"/>
        </w:rPr>
        <w:t>b) przez ustanowienie zastawu na papierach wartościowych emitowanych przez Skarb Państwa lub jednostkę samorządu terytorialnego;</w:t>
      </w:r>
    </w:p>
    <w:p w14:paraId="797849D7" w14:textId="77777777" w:rsidR="00890F4D" w:rsidRDefault="00000000">
      <w:pPr>
        <w:pStyle w:val="Standard"/>
        <w:jc w:val="both"/>
        <w:rPr>
          <w:rFonts w:ascii="Times New Roman" w:hAnsi="Times New Roman" w:cs="Times New Roman"/>
        </w:rPr>
      </w:pPr>
      <w:r>
        <w:rPr>
          <w:rFonts w:ascii="Times New Roman" w:hAnsi="Times New Roman" w:cs="Times New Roman"/>
        </w:rPr>
        <w:t>c) przez ustanowienie zastawu rejestrowego na zasadach określonych w ustawie z dnia 6 grudnia 1996 r. o zastawie rejestrowym i rejestrze zastawów.</w:t>
      </w:r>
    </w:p>
    <w:p w14:paraId="16B5BB96" w14:textId="77777777" w:rsidR="00890F4D" w:rsidRDefault="00000000">
      <w:pPr>
        <w:ind w:left="426" w:hanging="284"/>
        <w:jc w:val="both"/>
        <w:rPr>
          <w:sz w:val="22"/>
          <w:szCs w:val="22"/>
        </w:rPr>
      </w:pPr>
      <w:r>
        <w:rPr>
          <w:sz w:val="22"/>
          <w:szCs w:val="22"/>
        </w:rPr>
        <w:t>5.</w:t>
      </w:r>
      <w:r>
        <w:rPr>
          <w:sz w:val="22"/>
          <w:szCs w:val="22"/>
        </w:rPr>
        <w:tab/>
        <w:t xml:space="preserve">Wykonawca zobowiązany jest do wniesienia 100% kwoty zabezpieczenia przed zawarciem niniejszej umowy. </w:t>
      </w:r>
    </w:p>
    <w:p w14:paraId="54EA3458" w14:textId="77777777" w:rsidR="00890F4D" w:rsidRDefault="00000000">
      <w:pPr>
        <w:ind w:left="426" w:hanging="284"/>
        <w:jc w:val="both"/>
        <w:rPr>
          <w:sz w:val="22"/>
          <w:szCs w:val="22"/>
        </w:rPr>
      </w:pPr>
      <w:r>
        <w:rPr>
          <w:sz w:val="22"/>
          <w:szCs w:val="22"/>
        </w:rPr>
        <w:lastRenderedPageBreak/>
        <w:t>6.</w:t>
      </w:r>
      <w:r>
        <w:rPr>
          <w:sz w:val="22"/>
          <w:szCs w:val="22"/>
        </w:rPr>
        <w:tab/>
        <w:t>Zabezpieczenie należytego wykonania umowy służy pokryciu roszczeń z tytułu niewykonania lub nienależytego wykonania Robót budowlanych.</w:t>
      </w:r>
    </w:p>
    <w:p w14:paraId="37E6FF6B" w14:textId="77777777" w:rsidR="00890F4D" w:rsidRDefault="00000000">
      <w:pPr>
        <w:ind w:left="426" w:hanging="284"/>
        <w:jc w:val="both"/>
        <w:rPr>
          <w:sz w:val="22"/>
          <w:szCs w:val="22"/>
        </w:rPr>
      </w:pPr>
      <w:r>
        <w:rPr>
          <w:sz w:val="22"/>
          <w:szCs w:val="22"/>
        </w:rPr>
        <w:t>7.</w:t>
      </w:r>
      <w:r>
        <w:rPr>
          <w:sz w:val="22"/>
          <w:szCs w:val="22"/>
        </w:rPr>
        <w:tab/>
        <w:t>W przypadku wniesienia zabezpieczenia w pieniądzu Zamawiający przechowuje je na oprocentowanym rachunku bankowym.</w:t>
      </w:r>
    </w:p>
    <w:p w14:paraId="33E1717B" w14:textId="77777777" w:rsidR="00890F4D" w:rsidRDefault="00000000">
      <w:pPr>
        <w:ind w:left="426" w:hanging="284"/>
        <w:jc w:val="both"/>
        <w:rPr>
          <w:sz w:val="22"/>
          <w:szCs w:val="22"/>
        </w:rPr>
      </w:pPr>
      <w:r>
        <w:rPr>
          <w:sz w:val="22"/>
          <w:szCs w:val="22"/>
        </w:rPr>
        <w:t>8.</w:t>
      </w:r>
      <w:r>
        <w:rPr>
          <w:sz w:val="22"/>
          <w:szCs w:val="22"/>
        </w:rPr>
        <w:tab/>
        <w:t>Zabezpieczenie należytego wykonania umowy wniesione w pieniądzu podlega zwrotowi w całości wraz z odsetkami wynikającymi z prowadzenia rachunku bankowego, na którym było ono przechowywane, pomniejszone o koszty prowadzenia rachunku bankowego oraz prowizji bankowej za przelew pieniędzy na rachunek bankowy Wykonawcy.</w:t>
      </w:r>
    </w:p>
    <w:p w14:paraId="6ACB4BB4" w14:textId="77777777" w:rsidR="00890F4D" w:rsidRDefault="00000000">
      <w:pPr>
        <w:ind w:left="426" w:hanging="284"/>
        <w:jc w:val="both"/>
        <w:rPr>
          <w:sz w:val="22"/>
          <w:szCs w:val="22"/>
        </w:rPr>
      </w:pPr>
      <w:r>
        <w:rPr>
          <w:sz w:val="22"/>
          <w:szCs w:val="22"/>
        </w:rPr>
        <w:t>9.</w:t>
      </w:r>
      <w:r>
        <w:rPr>
          <w:sz w:val="22"/>
          <w:szCs w:val="22"/>
        </w:rPr>
        <w:tab/>
        <w:t>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to Wykonawca jest obowiązany do stosownego przedłużenia terminu ważności gwarancji (na co najmniej 30 dni przed upływem terminu dotychczasowej gwarancji), tak by była ona ważna co najmniej 30 dni po upływie wydłużonego terminu wykonania Robót budowlanych.</w:t>
      </w:r>
    </w:p>
    <w:p w14:paraId="1424384C" w14:textId="77777777" w:rsidR="00890F4D" w:rsidRDefault="00000000">
      <w:pPr>
        <w:ind w:left="426" w:hanging="426"/>
        <w:jc w:val="both"/>
        <w:rPr>
          <w:sz w:val="22"/>
          <w:szCs w:val="22"/>
        </w:rPr>
      </w:pPr>
      <w:r>
        <w:rPr>
          <w:sz w:val="22"/>
          <w:szCs w:val="22"/>
        </w:rPr>
        <w:t>10.</w:t>
      </w:r>
      <w:r>
        <w:rPr>
          <w:sz w:val="22"/>
          <w:szCs w:val="22"/>
        </w:rPr>
        <w:tab/>
        <w:t xml:space="preserve">W przypadku składania przez Wykonawcę zabezpieczenia należytego wykonania umowy </w:t>
      </w:r>
      <w:r>
        <w:rPr>
          <w:sz w:val="22"/>
          <w:szCs w:val="22"/>
        </w:rPr>
        <w:br/>
        <w:t>w formie gwarancji bankowej/ubezpieczeniowej, gwarancja powinna być sporządzona zgodnie z obowiązującym prawem i znajdą do niej zastosowanie poniższe postanowienia umowne:</w:t>
      </w:r>
    </w:p>
    <w:p w14:paraId="4C90717B" w14:textId="1B7D465D" w:rsidR="00890F4D" w:rsidRDefault="00000000">
      <w:pPr>
        <w:ind w:left="709" w:hanging="283"/>
        <w:jc w:val="both"/>
        <w:rPr>
          <w:sz w:val="22"/>
          <w:szCs w:val="22"/>
        </w:rPr>
      </w:pPr>
      <w:r>
        <w:rPr>
          <w:sz w:val="22"/>
          <w:szCs w:val="22"/>
        </w:rPr>
        <w:t>a)</w:t>
      </w:r>
      <w:r>
        <w:rPr>
          <w:sz w:val="22"/>
          <w:szCs w:val="22"/>
        </w:rPr>
        <w:tab/>
        <w:t xml:space="preserve">gwarancja winna wskazywać Wykonawcę, czyli zleceniodawcę gwarancji oraz </w:t>
      </w:r>
      <w:r w:rsidR="001B1FB4">
        <w:rPr>
          <w:sz w:val="22"/>
          <w:szCs w:val="22"/>
        </w:rPr>
        <w:t>Zamawiającego,</w:t>
      </w:r>
      <w:r>
        <w:rPr>
          <w:sz w:val="22"/>
          <w:szCs w:val="22"/>
        </w:rPr>
        <w:t xml:space="preserve"> czyli beneficjenta gwarancji,</w:t>
      </w:r>
    </w:p>
    <w:p w14:paraId="5C5E6C86" w14:textId="77777777" w:rsidR="00890F4D" w:rsidRDefault="00000000">
      <w:pPr>
        <w:ind w:left="709" w:hanging="283"/>
        <w:jc w:val="both"/>
        <w:rPr>
          <w:sz w:val="22"/>
          <w:szCs w:val="22"/>
        </w:rPr>
      </w:pPr>
      <w:r>
        <w:rPr>
          <w:sz w:val="22"/>
          <w:szCs w:val="22"/>
        </w:rPr>
        <w:t>b) gwarancja winna wskazywać Gwaranta (bank lub instytucję ubezpieczeniową udzielającą gwarancję) oraz wskazanie ich siedzib,</w:t>
      </w:r>
    </w:p>
    <w:p w14:paraId="2D763FA6" w14:textId="77777777" w:rsidR="00890F4D" w:rsidRDefault="00000000">
      <w:pPr>
        <w:ind w:left="709" w:hanging="283"/>
        <w:jc w:val="both"/>
        <w:rPr>
          <w:sz w:val="22"/>
          <w:szCs w:val="22"/>
        </w:rPr>
      </w:pPr>
      <w:r>
        <w:rPr>
          <w:sz w:val="22"/>
          <w:szCs w:val="22"/>
        </w:rPr>
        <w:t>c)</w:t>
      </w:r>
      <w:r>
        <w:rPr>
          <w:sz w:val="22"/>
          <w:szCs w:val="22"/>
        </w:rPr>
        <w:tab/>
        <w:t xml:space="preserve">gwarancja winna wskazywać dokładną nazwę postępowania stanowiącego przyczynę wystawienia gwarancji, </w:t>
      </w:r>
    </w:p>
    <w:p w14:paraId="2C749D85" w14:textId="77777777" w:rsidR="00890F4D" w:rsidRDefault="00000000">
      <w:pPr>
        <w:ind w:firstLine="426"/>
        <w:jc w:val="both"/>
        <w:rPr>
          <w:sz w:val="22"/>
          <w:szCs w:val="22"/>
        </w:rPr>
      </w:pPr>
      <w:r>
        <w:rPr>
          <w:sz w:val="22"/>
          <w:szCs w:val="22"/>
        </w:rPr>
        <w:t>d)</w:t>
      </w:r>
      <w:r>
        <w:rPr>
          <w:sz w:val="22"/>
          <w:szCs w:val="22"/>
        </w:rPr>
        <w:tab/>
        <w:t>gwarancja winna określać wierzytelność, która ma być zabezpieczona gwarancją,</w:t>
      </w:r>
    </w:p>
    <w:p w14:paraId="10CBC578" w14:textId="77777777" w:rsidR="00890F4D" w:rsidRDefault="00000000">
      <w:pPr>
        <w:ind w:firstLine="426"/>
        <w:jc w:val="both"/>
        <w:rPr>
          <w:sz w:val="22"/>
          <w:szCs w:val="22"/>
        </w:rPr>
      </w:pPr>
      <w:r>
        <w:rPr>
          <w:sz w:val="22"/>
          <w:szCs w:val="22"/>
        </w:rPr>
        <w:t>e)</w:t>
      </w:r>
      <w:r>
        <w:rPr>
          <w:sz w:val="22"/>
          <w:szCs w:val="22"/>
        </w:rPr>
        <w:tab/>
        <w:t>gwarancja winna wskazywać sumę gwarancyjną,</w:t>
      </w:r>
    </w:p>
    <w:p w14:paraId="74635160" w14:textId="77777777" w:rsidR="00890F4D" w:rsidRDefault="00000000">
      <w:pPr>
        <w:ind w:firstLine="426"/>
        <w:jc w:val="both"/>
        <w:rPr>
          <w:sz w:val="22"/>
          <w:szCs w:val="22"/>
        </w:rPr>
      </w:pPr>
      <w:r>
        <w:rPr>
          <w:sz w:val="22"/>
          <w:szCs w:val="22"/>
        </w:rPr>
        <w:t>f)</w:t>
      </w:r>
      <w:r>
        <w:rPr>
          <w:sz w:val="22"/>
          <w:szCs w:val="22"/>
        </w:rPr>
        <w:tab/>
        <w:t>gwarancja winna określać termin ważności gwarancji,</w:t>
      </w:r>
    </w:p>
    <w:p w14:paraId="2135C657" w14:textId="77777777" w:rsidR="00890F4D" w:rsidRDefault="00000000">
      <w:pPr>
        <w:ind w:left="709" w:hanging="283"/>
        <w:jc w:val="both"/>
        <w:rPr>
          <w:sz w:val="22"/>
          <w:szCs w:val="22"/>
        </w:rPr>
      </w:pPr>
      <w:r>
        <w:rPr>
          <w:sz w:val="22"/>
          <w:szCs w:val="22"/>
        </w:rPr>
        <w:t>g)</w:t>
      </w:r>
      <w:r>
        <w:rPr>
          <w:sz w:val="22"/>
          <w:szCs w:val="22"/>
        </w:rPr>
        <w:tab/>
        <w:t xml:space="preserve">na gwarancji winno się znajdować zobowiązanie gwaranta do nieodwołalnego </w:t>
      </w:r>
      <w:r>
        <w:rPr>
          <w:sz w:val="22"/>
          <w:szCs w:val="22"/>
        </w:rPr>
        <w:br/>
        <w:t>i bezwarunkowego zapłacenia pełnej sumy zabezpieczenia należytego wykonania umowy na pierwsze, pisemne żądanie Zamawiającego,</w:t>
      </w:r>
    </w:p>
    <w:p w14:paraId="2706B1D4" w14:textId="77777777" w:rsidR="00890F4D" w:rsidRDefault="00000000">
      <w:pPr>
        <w:ind w:left="709" w:hanging="283"/>
        <w:jc w:val="both"/>
        <w:rPr>
          <w:sz w:val="22"/>
          <w:szCs w:val="22"/>
        </w:rPr>
      </w:pPr>
      <w:r>
        <w:rPr>
          <w:sz w:val="22"/>
          <w:szCs w:val="22"/>
        </w:rPr>
        <w:t>h)</w:t>
      </w:r>
      <w:r>
        <w:rPr>
          <w:sz w:val="22"/>
          <w:szCs w:val="22"/>
        </w:rPr>
        <w:tab/>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w:t>
      </w:r>
    </w:p>
    <w:p w14:paraId="46E0CAA9" w14:textId="77777777" w:rsidR="00890F4D" w:rsidRDefault="00000000">
      <w:pPr>
        <w:ind w:left="709" w:hanging="283"/>
        <w:jc w:val="both"/>
        <w:rPr>
          <w:sz w:val="22"/>
          <w:szCs w:val="22"/>
        </w:rPr>
      </w:pPr>
      <w:r>
        <w:rPr>
          <w:sz w:val="22"/>
          <w:szCs w:val="22"/>
        </w:rPr>
        <w:t>i)</w:t>
      </w:r>
      <w:r>
        <w:rPr>
          <w:sz w:val="22"/>
          <w:szCs w:val="22"/>
        </w:rPr>
        <w:tab/>
        <w:t>przez nienależyte wykonanie umowy rozumieć należy niewykonanie przez Wykonawcę jakiegokolwiek obowiązku wynikającego z umowy (włącznie z naliczeniem kar umownych),</w:t>
      </w:r>
    </w:p>
    <w:p w14:paraId="38CB9B86" w14:textId="77777777" w:rsidR="00890F4D" w:rsidRDefault="00000000">
      <w:pPr>
        <w:ind w:left="709" w:hanging="283"/>
        <w:jc w:val="both"/>
        <w:rPr>
          <w:sz w:val="22"/>
          <w:szCs w:val="22"/>
        </w:rPr>
      </w:pPr>
      <w:r>
        <w:rPr>
          <w:sz w:val="22"/>
          <w:szCs w:val="22"/>
        </w:rPr>
        <w:t>j)</w:t>
      </w:r>
      <w:r>
        <w:rPr>
          <w:sz w:val="22"/>
          <w:szCs w:val="22"/>
        </w:rPr>
        <w:tab/>
        <w:t>gwarancja powinna podlegać prawu polskiemu i spory z niej wynikłe powinny zostać poddane rozstrzygnięciu Sądu właściwego dla siedziby Beneficjenta.</w:t>
      </w:r>
    </w:p>
    <w:p w14:paraId="761A2D42" w14:textId="77777777" w:rsidR="00890F4D" w:rsidRDefault="00000000">
      <w:pPr>
        <w:ind w:left="426" w:hanging="426"/>
        <w:jc w:val="both"/>
        <w:rPr>
          <w:sz w:val="22"/>
          <w:szCs w:val="22"/>
        </w:rPr>
      </w:pPr>
      <w:r>
        <w:rPr>
          <w:sz w:val="22"/>
          <w:szCs w:val="22"/>
        </w:rPr>
        <w:t>11.</w:t>
      </w:r>
      <w:r>
        <w:rPr>
          <w:sz w:val="22"/>
          <w:szCs w:val="22"/>
        </w:rPr>
        <w:tab/>
        <w:t>Zamawiający zastrzega sobie prawo do zaakceptowania treści dokumentu gwarancji bankowej lub ubezpieczeniowej. W uzasadnionych przypadkach Zamawiający może odstąpić od wymogu wskazanego w ust. 10 lit. j) powyżej.</w:t>
      </w:r>
    </w:p>
    <w:p w14:paraId="6547250D" w14:textId="77777777" w:rsidR="00890F4D" w:rsidRDefault="00000000">
      <w:pPr>
        <w:ind w:left="426" w:hanging="426"/>
        <w:jc w:val="both"/>
        <w:rPr>
          <w:sz w:val="22"/>
          <w:szCs w:val="22"/>
        </w:rPr>
      </w:pPr>
      <w:r>
        <w:rPr>
          <w:sz w:val="22"/>
          <w:szCs w:val="22"/>
        </w:rPr>
        <w:t>12.</w:t>
      </w:r>
      <w:r>
        <w:rPr>
          <w:sz w:val="22"/>
          <w:szCs w:val="22"/>
        </w:rPr>
        <w:tab/>
        <w:t xml:space="preserve">Po odbiorze końcowym Robót budowlanych (podpisaniu Końcowego protokołu odbioru Robót budowlanych) zostanie zwolnione 70 % zabezpieczenia należytego wykonania przedmiotu umowy, nie później jednak niż w ciągu 30 (słownie: trzydzieści) dni od daty podpisania Końcowego protokołu odbioru Robót budowlanych ze strony Zamawiającego, zaś pozostałe 30%, zatrzymane na zabezpieczenie roszczeń z rękojmi za wady zostanie zwolnione po upływie okresu rękojmi za wady, nie później jednak niż w 15 dniu po upływie rękojmi za wady </w:t>
      </w:r>
      <w:r>
        <w:rPr>
          <w:sz w:val="22"/>
          <w:szCs w:val="22"/>
        </w:rPr>
        <w:br/>
        <w:t>na wykonany przedmiot Robót budowlanych.</w:t>
      </w:r>
    </w:p>
    <w:p w14:paraId="75654919" w14:textId="77777777" w:rsidR="00890F4D" w:rsidRDefault="00000000">
      <w:pPr>
        <w:ind w:left="426" w:hanging="426"/>
        <w:jc w:val="both"/>
        <w:rPr>
          <w:sz w:val="22"/>
          <w:szCs w:val="22"/>
        </w:rPr>
      </w:pPr>
      <w:r>
        <w:rPr>
          <w:sz w:val="22"/>
          <w:szCs w:val="22"/>
        </w:rPr>
        <w:t>13.</w:t>
      </w:r>
      <w:r>
        <w:rPr>
          <w:sz w:val="22"/>
          <w:szCs w:val="22"/>
        </w:rPr>
        <w:tab/>
        <w:t xml:space="preserve">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w:t>
      </w:r>
      <w:r>
        <w:rPr>
          <w:sz w:val="22"/>
          <w:szCs w:val="22"/>
        </w:rPr>
        <w:lastRenderedPageBreak/>
        <w:t>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w:t>
      </w:r>
    </w:p>
    <w:p w14:paraId="49B23B11" w14:textId="77777777" w:rsidR="00890F4D" w:rsidRDefault="00000000">
      <w:pPr>
        <w:ind w:left="426" w:hanging="426"/>
        <w:jc w:val="both"/>
        <w:rPr>
          <w:sz w:val="22"/>
          <w:szCs w:val="22"/>
        </w:rPr>
      </w:pPr>
      <w:r>
        <w:rPr>
          <w:sz w:val="22"/>
          <w:szCs w:val="22"/>
        </w:rPr>
        <w:t>14.</w:t>
      </w:r>
      <w:r>
        <w:rPr>
          <w:sz w:val="22"/>
          <w:szCs w:val="22"/>
        </w:rPr>
        <w:tab/>
        <w:t xml:space="preserve">W trakcie realizacji umowy Wykonawca może dokonać zmiany formy zabezpieczenia umowy </w:t>
      </w:r>
      <w:r>
        <w:rPr>
          <w:sz w:val="22"/>
          <w:szCs w:val="22"/>
        </w:rPr>
        <w:br/>
        <w:t xml:space="preserve">na jedną lub kilka form, o których mowa w ust. 2. Zmiana formy zabezpieczenia jest dokonywana </w:t>
      </w:r>
      <w:r>
        <w:rPr>
          <w:sz w:val="22"/>
          <w:szCs w:val="22"/>
        </w:rPr>
        <w:br/>
        <w:t>z zachowaniem ciągłości zabezpieczenia i bez zmniejszenia jego wysokości.</w:t>
      </w:r>
      <w:bookmarkEnd w:id="8"/>
    </w:p>
    <w:p w14:paraId="5590E619" w14:textId="77777777" w:rsidR="00890F4D" w:rsidRDefault="00000000" w:rsidP="007D5A14">
      <w:pPr>
        <w:pStyle w:val="Standard"/>
        <w:spacing w:line="240" w:lineRule="auto"/>
        <w:jc w:val="both"/>
        <w:rPr>
          <w:rFonts w:ascii="Times New Roman" w:hAnsi="Times New Roman" w:cs="Times New Roman"/>
        </w:rPr>
      </w:pPr>
      <w:r>
        <w:rPr>
          <w:rFonts w:ascii="Times New Roman" w:hAnsi="Times New Roman" w:cs="Times New Roman"/>
        </w:rPr>
        <w:t>15.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2D82EA4" w14:textId="77777777" w:rsidR="00890F4D" w:rsidRDefault="00000000" w:rsidP="007D5A14">
      <w:pPr>
        <w:pStyle w:val="Standard"/>
        <w:spacing w:line="240" w:lineRule="auto"/>
        <w:jc w:val="both"/>
        <w:rPr>
          <w:rFonts w:ascii="Times New Roman" w:hAnsi="Times New Roman" w:cs="Times New Roman"/>
        </w:rPr>
      </w:pPr>
      <w:r>
        <w:rPr>
          <w:rFonts w:ascii="Times New Roman" w:hAnsi="Times New Roman" w:cs="Times New Roman"/>
        </w:rPr>
        <w:t>16. Wykonawca wnoszący zabezpieczenie w formie niepieniężnej jest zobowiązany przed wniesieniem zabezpieczenia do uzyskania od Zamawiającego akceptacji treści dokumentu. W tym celu Wykonawca, które oferta została wybrana przekaże Zamawiającemu w rozsądnym terminie przed podpisaniem umowy projekt dokumentu. Zamawiający w rozsądnym terminie akceptuje treść dokumentu lub wskazuje w szczególności: zapisy wymagające zmiany, doprecyzowania, wykreślenia bądź dodania.</w:t>
      </w:r>
    </w:p>
    <w:p w14:paraId="2A821016" w14:textId="77777777" w:rsidR="00890F4D" w:rsidRDefault="00890F4D">
      <w:pPr>
        <w:ind w:left="426" w:hanging="426"/>
        <w:jc w:val="both"/>
        <w:rPr>
          <w:sz w:val="22"/>
          <w:szCs w:val="22"/>
        </w:rPr>
      </w:pPr>
    </w:p>
    <w:p w14:paraId="5AAFF2E8" w14:textId="397CB2E0" w:rsidR="00890F4D" w:rsidRDefault="00000000">
      <w:pPr>
        <w:spacing w:before="120" w:after="120"/>
        <w:jc w:val="center"/>
        <w:rPr>
          <w:b/>
          <w:sz w:val="22"/>
          <w:szCs w:val="22"/>
        </w:rPr>
      </w:pPr>
      <w:r>
        <w:rPr>
          <w:b/>
          <w:sz w:val="22"/>
          <w:szCs w:val="22"/>
        </w:rPr>
        <w:t>§1</w:t>
      </w:r>
      <w:r w:rsidR="00D5309D">
        <w:rPr>
          <w:b/>
          <w:sz w:val="22"/>
          <w:szCs w:val="22"/>
        </w:rPr>
        <w:t>5</w:t>
      </w:r>
    </w:p>
    <w:p w14:paraId="2B06A319" w14:textId="77777777" w:rsidR="00890F4D" w:rsidRDefault="00000000">
      <w:pPr>
        <w:pStyle w:val="Akapitzlist"/>
        <w:spacing w:before="120" w:after="120"/>
        <w:ind w:left="0"/>
        <w:jc w:val="center"/>
        <w:rPr>
          <w:b/>
          <w:sz w:val="22"/>
          <w:szCs w:val="22"/>
        </w:rPr>
      </w:pPr>
      <w:r>
        <w:rPr>
          <w:b/>
          <w:sz w:val="22"/>
          <w:szCs w:val="22"/>
        </w:rPr>
        <w:t>KARY UMOWNE</w:t>
      </w:r>
    </w:p>
    <w:p w14:paraId="38ABB061" w14:textId="77777777" w:rsidR="00890F4D" w:rsidRDefault="00000000">
      <w:pPr>
        <w:numPr>
          <w:ilvl w:val="3"/>
          <w:numId w:val="50"/>
        </w:numPr>
        <w:spacing w:before="120" w:after="120"/>
        <w:ind w:left="284" w:hanging="284"/>
        <w:jc w:val="both"/>
        <w:rPr>
          <w:b/>
          <w:sz w:val="22"/>
          <w:szCs w:val="22"/>
        </w:rPr>
      </w:pPr>
      <w:r>
        <w:rPr>
          <w:sz w:val="22"/>
          <w:szCs w:val="22"/>
        </w:rPr>
        <w:t>Strony ustalają, że Wykonawca zobowiązany będzie do zapłaty na rzecz Zamawiającego kar umownych w następujących przypadkach:</w:t>
      </w:r>
      <w:r>
        <w:rPr>
          <w:sz w:val="22"/>
          <w:szCs w:val="22"/>
          <w:vertAlign w:val="superscript"/>
        </w:rPr>
        <w:t xml:space="preserve"> </w:t>
      </w:r>
    </w:p>
    <w:p w14:paraId="2D9A38DB" w14:textId="6FEB878B" w:rsidR="00890F4D" w:rsidRDefault="00000000">
      <w:pPr>
        <w:pStyle w:val="Akapitzlist"/>
        <w:numPr>
          <w:ilvl w:val="0"/>
          <w:numId w:val="35"/>
        </w:numPr>
        <w:jc w:val="both"/>
        <w:rPr>
          <w:sz w:val="22"/>
          <w:szCs w:val="22"/>
        </w:rPr>
      </w:pPr>
      <w:r>
        <w:rPr>
          <w:sz w:val="22"/>
          <w:szCs w:val="22"/>
        </w:rPr>
        <w:t xml:space="preserve">za zwłokę w wykonaniu Przedmiotu Umowy w całości, w terminie określonym w § 1 ust. 8 niniejszej Umowy, w wysokości stanowiącej równowartość </w:t>
      </w:r>
      <w:r w:rsidR="009E38DF" w:rsidRPr="00025639">
        <w:rPr>
          <w:sz w:val="22"/>
          <w:szCs w:val="22"/>
        </w:rPr>
        <w:t>0,2</w:t>
      </w:r>
      <w:r>
        <w:rPr>
          <w:sz w:val="22"/>
          <w:szCs w:val="22"/>
        </w:rPr>
        <w:t xml:space="preserve"> % wynagrodzenia brutto przewidzianego za realizację całości Przedmiotu Umowy, określonego w § </w:t>
      </w:r>
      <w:r w:rsidR="00A117B9">
        <w:rPr>
          <w:sz w:val="22"/>
          <w:szCs w:val="22"/>
        </w:rPr>
        <w:t>5</w:t>
      </w:r>
      <w:r>
        <w:rPr>
          <w:sz w:val="22"/>
          <w:szCs w:val="22"/>
        </w:rPr>
        <w:t xml:space="preserve"> ust. 1a Umowy, za każdy dzień zwłoki, licząc od następnego dnia po upływie terminu określonego w § 1 ust. 8 Umowy, </w:t>
      </w:r>
    </w:p>
    <w:p w14:paraId="2EFCC5D9" w14:textId="64EACDB4" w:rsidR="00890F4D" w:rsidRDefault="00000000">
      <w:pPr>
        <w:pStyle w:val="Akapitzlist"/>
        <w:numPr>
          <w:ilvl w:val="0"/>
          <w:numId w:val="35"/>
        </w:numPr>
        <w:jc w:val="both"/>
        <w:rPr>
          <w:sz w:val="22"/>
          <w:szCs w:val="22"/>
        </w:rPr>
      </w:pPr>
      <w:r>
        <w:rPr>
          <w:sz w:val="22"/>
          <w:szCs w:val="22"/>
        </w:rPr>
        <w:t>za zwłokę w wykonaniu poszczególnych etapów/odcinków Przedmiotu Umowy wynikających z Harmonogramu Rzeczow</w:t>
      </w:r>
      <w:r w:rsidR="009E38DF">
        <w:rPr>
          <w:sz w:val="22"/>
          <w:szCs w:val="22"/>
        </w:rPr>
        <w:t>ego</w:t>
      </w:r>
      <w:r>
        <w:rPr>
          <w:sz w:val="22"/>
          <w:szCs w:val="22"/>
        </w:rPr>
        <w:t xml:space="preserve"> stanowiącego załącznik nr 4 do niniejszej Umowy, w wysokości stanowiącej równowartość </w:t>
      </w:r>
      <w:r w:rsidR="009E38DF" w:rsidRPr="00025639">
        <w:rPr>
          <w:sz w:val="22"/>
          <w:szCs w:val="22"/>
        </w:rPr>
        <w:t>0,1</w:t>
      </w:r>
      <w:r w:rsidRPr="00025639">
        <w:rPr>
          <w:sz w:val="22"/>
          <w:szCs w:val="22"/>
        </w:rPr>
        <w:t xml:space="preserve"> </w:t>
      </w:r>
      <w:r>
        <w:rPr>
          <w:sz w:val="22"/>
          <w:szCs w:val="22"/>
        </w:rPr>
        <w:t xml:space="preserve">% całkowitego wynagrodzenia brutto Przedmiotu Umowy, określonego w § </w:t>
      </w:r>
      <w:r w:rsidR="00A117B9">
        <w:rPr>
          <w:sz w:val="22"/>
          <w:szCs w:val="22"/>
        </w:rPr>
        <w:t>5</w:t>
      </w:r>
      <w:r>
        <w:rPr>
          <w:sz w:val="22"/>
          <w:szCs w:val="22"/>
        </w:rPr>
        <w:t xml:space="preserve"> ust. 1a Umowy, za każdy dzień zwłoki, licząc od następnego dnia po upływie terminu określonego w Harmonogramie Rzeczow</w:t>
      </w:r>
      <w:r w:rsidR="009E38DF">
        <w:rPr>
          <w:sz w:val="22"/>
          <w:szCs w:val="22"/>
        </w:rPr>
        <w:t>ym</w:t>
      </w:r>
      <w:r>
        <w:rPr>
          <w:sz w:val="22"/>
          <w:szCs w:val="22"/>
        </w:rPr>
        <w:t xml:space="preserve">, o którym mowa powyżej, </w:t>
      </w:r>
    </w:p>
    <w:p w14:paraId="7A061543" w14:textId="2431C2A3" w:rsidR="00890F4D" w:rsidRDefault="00000000">
      <w:pPr>
        <w:pStyle w:val="Akapitzlist"/>
        <w:numPr>
          <w:ilvl w:val="0"/>
          <w:numId w:val="35"/>
        </w:numPr>
        <w:jc w:val="both"/>
        <w:rPr>
          <w:sz w:val="24"/>
          <w:szCs w:val="24"/>
        </w:rPr>
      </w:pPr>
      <w:r>
        <w:rPr>
          <w:sz w:val="22"/>
          <w:szCs w:val="22"/>
        </w:rPr>
        <w:t xml:space="preserve">za zwłokę w usunięciu w terminie wad stwierdzonych przy odbiorze końcowym lub częściowym Przedmiotu Umowy lub w usunięciu w terminie wad ujawnionych w okresie Gwarancji lub rękojmi – w wysokości 0,1% wynagrodzenia umownego netto, określonego w § </w:t>
      </w:r>
      <w:r w:rsidR="00A117B9">
        <w:rPr>
          <w:sz w:val="22"/>
          <w:szCs w:val="22"/>
        </w:rPr>
        <w:t>5</w:t>
      </w:r>
      <w:r>
        <w:rPr>
          <w:sz w:val="22"/>
          <w:szCs w:val="22"/>
        </w:rPr>
        <w:t xml:space="preserve"> ust.1 lit. a) za każdy rozpoczęty dzień opóźnienia,</w:t>
      </w:r>
    </w:p>
    <w:p w14:paraId="566AAF23" w14:textId="64CF6882" w:rsidR="00890F4D" w:rsidRDefault="00000000">
      <w:pPr>
        <w:pStyle w:val="Akapitzlist"/>
        <w:numPr>
          <w:ilvl w:val="0"/>
          <w:numId w:val="35"/>
        </w:numPr>
        <w:jc w:val="both"/>
        <w:rPr>
          <w:sz w:val="24"/>
          <w:szCs w:val="24"/>
        </w:rPr>
      </w:pPr>
      <w:r>
        <w:rPr>
          <w:sz w:val="22"/>
          <w:szCs w:val="22"/>
        </w:rPr>
        <w:t>za naruszenie przez Wykonawcę obowiązku poufności określonego w § 1</w:t>
      </w:r>
      <w:r w:rsidR="00A117B9">
        <w:rPr>
          <w:sz w:val="22"/>
          <w:szCs w:val="22"/>
        </w:rPr>
        <w:t>6</w:t>
      </w:r>
      <w:r>
        <w:rPr>
          <w:sz w:val="22"/>
          <w:szCs w:val="22"/>
        </w:rPr>
        <w:t xml:space="preserve"> Umowy - w wysokości 5 000,00 zł za każde jednokrotne naruszenie tego obowiązku,</w:t>
      </w:r>
    </w:p>
    <w:p w14:paraId="55CDBF09" w14:textId="3610648F" w:rsidR="00890F4D" w:rsidRPr="00D5309D" w:rsidRDefault="00000000">
      <w:pPr>
        <w:pStyle w:val="Akapitzlist"/>
        <w:numPr>
          <w:ilvl w:val="0"/>
          <w:numId w:val="35"/>
        </w:numPr>
        <w:jc w:val="both"/>
        <w:rPr>
          <w:sz w:val="22"/>
          <w:szCs w:val="22"/>
        </w:rPr>
      </w:pPr>
      <w:r w:rsidRPr="00D5309D">
        <w:rPr>
          <w:rFonts w:eastAsia="Andale Sans UI"/>
          <w:kern w:val="2"/>
          <w:sz w:val="22"/>
          <w:szCs w:val="22"/>
        </w:rPr>
        <w:t>w razie naruszenia obowiązku określonego w § 2 ust. 3 Umowy</w:t>
      </w:r>
      <w:r w:rsidRPr="00D5309D">
        <w:rPr>
          <w:sz w:val="22"/>
          <w:szCs w:val="22"/>
        </w:rPr>
        <w:t xml:space="preserve"> - w wysokości 10% wynagrodzenia umownego netto określonego w § </w:t>
      </w:r>
      <w:r w:rsidR="00A117B9">
        <w:rPr>
          <w:sz w:val="22"/>
          <w:szCs w:val="22"/>
        </w:rPr>
        <w:t>5</w:t>
      </w:r>
      <w:r w:rsidRPr="00D5309D">
        <w:rPr>
          <w:sz w:val="22"/>
          <w:szCs w:val="22"/>
        </w:rPr>
        <w:t xml:space="preserve"> ust. 1 lit. a), za każde stwierdzone naruszenie tego obowiązku,</w:t>
      </w:r>
    </w:p>
    <w:p w14:paraId="53050597" w14:textId="33E17CD1" w:rsidR="00F607DD" w:rsidRPr="00D5309D" w:rsidRDefault="00000000">
      <w:pPr>
        <w:pStyle w:val="Akapitzlist"/>
        <w:numPr>
          <w:ilvl w:val="0"/>
          <w:numId w:val="35"/>
        </w:numPr>
        <w:jc w:val="both"/>
        <w:rPr>
          <w:sz w:val="22"/>
          <w:szCs w:val="22"/>
        </w:rPr>
      </w:pPr>
      <w:r w:rsidRPr="00D5309D">
        <w:rPr>
          <w:sz w:val="22"/>
          <w:szCs w:val="22"/>
        </w:rPr>
        <w:t xml:space="preserve">gdy którakolwiek ze Stron odstąpi od Umowy w całości lub części z przyczyn leżących po stronie Wykonawcy lub gdy Wykonawca odstąpi od Umowy w całości lub w części bez uzasadnionej przyczyny - w wysokości 10% wynagrodzenia umownego netto określonego w § </w:t>
      </w:r>
      <w:r w:rsidR="00A117B9">
        <w:rPr>
          <w:sz w:val="22"/>
          <w:szCs w:val="22"/>
        </w:rPr>
        <w:t>5</w:t>
      </w:r>
      <w:r w:rsidRPr="00D5309D">
        <w:rPr>
          <w:sz w:val="22"/>
          <w:szCs w:val="22"/>
        </w:rPr>
        <w:t xml:space="preserve"> ust. 1 lit. a).</w:t>
      </w:r>
    </w:p>
    <w:p w14:paraId="255CE954" w14:textId="77777777" w:rsidR="00F607DD" w:rsidRPr="00D5309D" w:rsidRDefault="00F607DD">
      <w:pPr>
        <w:pStyle w:val="Akapitzlist"/>
        <w:numPr>
          <w:ilvl w:val="0"/>
          <w:numId w:val="35"/>
        </w:numPr>
        <w:jc w:val="both"/>
        <w:rPr>
          <w:sz w:val="22"/>
          <w:szCs w:val="22"/>
        </w:rPr>
      </w:pPr>
      <w:r w:rsidRPr="00D5309D">
        <w:rPr>
          <w:rFonts w:eastAsia="Calibri"/>
          <w:sz w:val="22"/>
          <w:szCs w:val="22"/>
        </w:rPr>
        <w:t xml:space="preserve">w przypadku zaistnienia okoliczności braku zapłaty lub nieterminowej zapłaty    </w:t>
      </w:r>
      <w:r w:rsidRPr="00D5309D">
        <w:rPr>
          <w:rFonts w:eastAsia="Calibri"/>
          <w:sz w:val="22"/>
          <w:szCs w:val="22"/>
        </w:rPr>
        <w:br/>
        <w:t xml:space="preserve">   wynagrodzenia należnego podwykonawcom z tytułu zmiany wysokości  </w:t>
      </w:r>
      <w:r w:rsidRPr="00D5309D">
        <w:rPr>
          <w:rFonts w:eastAsia="Calibri"/>
          <w:sz w:val="22"/>
          <w:szCs w:val="22"/>
        </w:rPr>
        <w:br/>
        <w:t xml:space="preserve">   wynagrodzenia, o której mowa w art. 439 ust. 5 PZP w wysokości 1.000,00 złotych </w:t>
      </w:r>
      <w:r w:rsidRPr="00D5309D">
        <w:rPr>
          <w:rFonts w:eastAsia="Calibri"/>
          <w:sz w:val="22"/>
          <w:szCs w:val="22"/>
        </w:rPr>
        <w:br/>
        <w:t xml:space="preserve">   za każdy stwierdzony przypadek;</w:t>
      </w:r>
    </w:p>
    <w:p w14:paraId="121AAA41" w14:textId="787FD600" w:rsidR="00F607DD" w:rsidRPr="00D5309D" w:rsidRDefault="00F607DD">
      <w:pPr>
        <w:pStyle w:val="Akapitzlist"/>
        <w:numPr>
          <w:ilvl w:val="0"/>
          <w:numId w:val="35"/>
        </w:numPr>
        <w:jc w:val="both"/>
        <w:rPr>
          <w:sz w:val="22"/>
          <w:szCs w:val="22"/>
        </w:rPr>
      </w:pPr>
      <w:r w:rsidRPr="00D5309D">
        <w:rPr>
          <w:rFonts w:eastAsia="Calibri"/>
          <w:sz w:val="22"/>
          <w:szCs w:val="22"/>
        </w:rPr>
        <w:t xml:space="preserve">w przypadku naruszenia przez Wykonawcę obowiązków dotyczących zatrudniania    </w:t>
      </w:r>
      <w:r w:rsidRPr="00D5309D">
        <w:rPr>
          <w:rFonts w:eastAsia="Calibri"/>
          <w:sz w:val="22"/>
          <w:szCs w:val="22"/>
        </w:rPr>
        <w:br/>
        <w:t xml:space="preserve">   na umowę o pracę, przedkładania stosownych oświadczeń lub innych dokumentów </w:t>
      </w:r>
      <w:r w:rsidRPr="00D5309D">
        <w:rPr>
          <w:rFonts w:eastAsia="Calibri"/>
          <w:sz w:val="22"/>
          <w:szCs w:val="22"/>
        </w:rPr>
        <w:br/>
        <w:t xml:space="preserve">   na żądanie Zamawiającego lub innych podmiotów lub innych obowiązków, o </w:t>
      </w:r>
      <w:r w:rsidRPr="00D5309D">
        <w:rPr>
          <w:rFonts w:eastAsia="Calibri"/>
          <w:sz w:val="22"/>
          <w:szCs w:val="22"/>
        </w:rPr>
        <w:br/>
      </w:r>
      <w:r w:rsidRPr="00D5309D">
        <w:rPr>
          <w:rFonts w:eastAsia="Calibri"/>
          <w:sz w:val="22"/>
          <w:szCs w:val="22"/>
        </w:rPr>
        <w:lastRenderedPageBreak/>
        <w:t xml:space="preserve">   których mowa w § </w:t>
      </w:r>
      <w:r w:rsidR="00F7514B">
        <w:rPr>
          <w:rFonts w:eastAsia="Calibri"/>
          <w:sz w:val="22"/>
          <w:szCs w:val="22"/>
        </w:rPr>
        <w:t>4</w:t>
      </w:r>
      <w:r w:rsidRPr="00D5309D">
        <w:rPr>
          <w:rFonts w:eastAsia="Calibri"/>
          <w:sz w:val="22"/>
          <w:szCs w:val="22"/>
        </w:rPr>
        <w:t xml:space="preserve"> ust. </w:t>
      </w:r>
      <w:r w:rsidR="00F7514B">
        <w:rPr>
          <w:rFonts w:eastAsia="Calibri"/>
          <w:sz w:val="22"/>
          <w:szCs w:val="22"/>
        </w:rPr>
        <w:t>1-5</w:t>
      </w:r>
      <w:r w:rsidRPr="00D5309D">
        <w:rPr>
          <w:rFonts w:eastAsia="Calibri"/>
          <w:sz w:val="22"/>
          <w:szCs w:val="22"/>
        </w:rPr>
        <w:t xml:space="preserve"> umowy, w wysokości 500 zł (słownie: pięćset </w:t>
      </w:r>
      <w:r w:rsidRPr="00D5309D">
        <w:rPr>
          <w:rFonts w:eastAsia="Calibri"/>
          <w:sz w:val="22"/>
          <w:szCs w:val="22"/>
        </w:rPr>
        <w:br/>
        <w:t xml:space="preserve">   złotych) za każde stwierdzone naruszenie,</w:t>
      </w:r>
    </w:p>
    <w:p w14:paraId="325F87F7" w14:textId="0A1F49BF" w:rsidR="00F607DD" w:rsidRPr="00D5309D" w:rsidRDefault="00F607DD">
      <w:pPr>
        <w:pStyle w:val="Akapitzlist"/>
        <w:numPr>
          <w:ilvl w:val="0"/>
          <w:numId w:val="35"/>
        </w:numPr>
        <w:jc w:val="both"/>
        <w:rPr>
          <w:sz w:val="22"/>
          <w:szCs w:val="22"/>
        </w:rPr>
      </w:pPr>
      <w:r w:rsidRPr="00D5309D">
        <w:rPr>
          <w:sz w:val="22"/>
          <w:szCs w:val="22"/>
        </w:rPr>
        <w:t xml:space="preserve">w przypadku naruszenia postanowień dotyczących Podwykonawców, określonych </w:t>
      </w:r>
      <w:r w:rsidRPr="00D5309D">
        <w:rPr>
          <w:sz w:val="22"/>
          <w:szCs w:val="22"/>
        </w:rPr>
        <w:br/>
        <w:t xml:space="preserve">   w § </w:t>
      </w:r>
      <w:r w:rsidR="00F7514B">
        <w:rPr>
          <w:sz w:val="22"/>
          <w:szCs w:val="22"/>
        </w:rPr>
        <w:t>3</w:t>
      </w:r>
      <w:r w:rsidRPr="00D5309D">
        <w:rPr>
          <w:sz w:val="22"/>
          <w:szCs w:val="22"/>
        </w:rPr>
        <w:t xml:space="preserve"> niniejszej umowy, w zakresie: − braku zapłaty lub nieterminowej zapłaty </w:t>
      </w:r>
      <w:r w:rsidRPr="00D5309D">
        <w:rPr>
          <w:sz w:val="22"/>
          <w:szCs w:val="22"/>
        </w:rPr>
        <w:br/>
        <w:t xml:space="preserve">   wynagrodzenia należnego Podwykonawcy przez Wykonawcę, w wysokości 2000 </w:t>
      </w:r>
      <w:r w:rsidRPr="00D5309D">
        <w:rPr>
          <w:sz w:val="22"/>
          <w:szCs w:val="22"/>
        </w:rPr>
        <w:br/>
        <w:t xml:space="preserve">   zł (słownie: dwa tysiące złotych) za każde stwierdzone naruszenie;</w:t>
      </w:r>
    </w:p>
    <w:p w14:paraId="65F1F70E" w14:textId="37EF146F" w:rsidR="00F607DD" w:rsidRPr="00D5309D" w:rsidRDefault="00F607DD">
      <w:pPr>
        <w:pStyle w:val="Akapitzlist"/>
        <w:numPr>
          <w:ilvl w:val="0"/>
          <w:numId w:val="35"/>
        </w:numPr>
        <w:jc w:val="both"/>
        <w:rPr>
          <w:sz w:val="22"/>
          <w:szCs w:val="22"/>
        </w:rPr>
      </w:pPr>
      <w:r w:rsidRPr="00D5309D">
        <w:rPr>
          <w:sz w:val="22"/>
          <w:szCs w:val="22"/>
        </w:rPr>
        <w:t xml:space="preserve"> braku zmiany umowy o podwykonawstwo w zakresie terminu zapłaty, o którym </w:t>
      </w:r>
      <w:r w:rsidRPr="00D5309D">
        <w:rPr>
          <w:sz w:val="22"/>
          <w:szCs w:val="22"/>
        </w:rPr>
        <w:br/>
        <w:t xml:space="preserve">   mowa w § </w:t>
      </w:r>
      <w:r w:rsidR="00F7514B">
        <w:rPr>
          <w:sz w:val="22"/>
          <w:szCs w:val="22"/>
        </w:rPr>
        <w:t>3</w:t>
      </w:r>
      <w:r w:rsidRPr="00D5309D">
        <w:rPr>
          <w:sz w:val="22"/>
          <w:szCs w:val="22"/>
        </w:rPr>
        <w:t xml:space="preserve"> ust. </w:t>
      </w:r>
      <w:r w:rsidR="00F7514B">
        <w:rPr>
          <w:sz w:val="22"/>
          <w:szCs w:val="22"/>
        </w:rPr>
        <w:t>4</w:t>
      </w:r>
      <w:r w:rsidRPr="00D5309D">
        <w:rPr>
          <w:sz w:val="22"/>
          <w:szCs w:val="22"/>
        </w:rPr>
        <w:t xml:space="preserve"> </w:t>
      </w:r>
      <w:r w:rsidR="00F7514B">
        <w:rPr>
          <w:sz w:val="22"/>
          <w:szCs w:val="22"/>
        </w:rPr>
        <w:t>pkt</w:t>
      </w:r>
      <w:r w:rsidRPr="00D5309D">
        <w:rPr>
          <w:sz w:val="22"/>
          <w:szCs w:val="22"/>
        </w:rPr>
        <w:t xml:space="preserve"> 1 umowy, w sytuacji zgłoszenia przez Zamawiającego </w:t>
      </w:r>
      <w:r w:rsidRPr="00D5309D">
        <w:rPr>
          <w:sz w:val="22"/>
          <w:szCs w:val="22"/>
        </w:rPr>
        <w:br/>
        <w:t xml:space="preserve">   stosownych zastrzeżeń, w wysokości 1.000 zł (słownie: tysiąc złotych) za każde </w:t>
      </w:r>
      <w:r w:rsidRPr="00D5309D">
        <w:rPr>
          <w:sz w:val="22"/>
          <w:szCs w:val="22"/>
        </w:rPr>
        <w:br/>
        <w:t xml:space="preserve">   stwierdzone naruszenie,</w:t>
      </w:r>
    </w:p>
    <w:p w14:paraId="506DA0F0" w14:textId="36223071" w:rsidR="00890F4D" w:rsidRPr="00D5309D" w:rsidRDefault="00000000">
      <w:pPr>
        <w:pStyle w:val="Akapitzlist"/>
        <w:numPr>
          <w:ilvl w:val="0"/>
          <w:numId w:val="35"/>
        </w:numPr>
        <w:jc w:val="both"/>
        <w:rPr>
          <w:sz w:val="22"/>
          <w:szCs w:val="22"/>
        </w:rPr>
      </w:pPr>
      <w:r w:rsidRPr="00D5309D">
        <w:rPr>
          <w:sz w:val="22"/>
          <w:szCs w:val="22"/>
        </w:rPr>
        <w:t xml:space="preserve">za naruszenie przez Wykonawcę obowiązku pisemnego zgłoszenia zakresu robót realizowanego przez Podwykonawców określonego w § </w:t>
      </w:r>
      <w:r w:rsidR="001B1FB4" w:rsidRPr="00D5309D">
        <w:rPr>
          <w:sz w:val="22"/>
          <w:szCs w:val="22"/>
        </w:rPr>
        <w:t>3 ust.</w:t>
      </w:r>
      <w:r w:rsidR="00F7514B">
        <w:rPr>
          <w:sz w:val="22"/>
          <w:szCs w:val="22"/>
        </w:rPr>
        <w:t xml:space="preserve"> </w:t>
      </w:r>
      <w:r w:rsidRPr="00D5309D">
        <w:rPr>
          <w:sz w:val="22"/>
          <w:szCs w:val="22"/>
        </w:rPr>
        <w:t>2 – w wysokości 5 000,00 zł za każde jednokrotne naruszenie tego obowiązku</w:t>
      </w:r>
    </w:p>
    <w:p w14:paraId="18C3FA18" w14:textId="1175CC55" w:rsidR="00890F4D" w:rsidRPr="00D5309D" w:rsidRDefault="00000000">
      <w:pPr>
        <w:pStyle w:val="Akapitzlist"/>
        <w:numPr>
          <w:ilvl w:val="0"/>
          <w:numId w:val="35"/>
        </w:numPr>
        <w:jc w:val="both"/>
        <w:rPr>
          <w:sz w:val="22"/>
          <w:szCs w:val="22"/>
        </w:rPr>
      </w:pPr>
      <w:r w:rsidRPr="00D5309D">
        <w:rPr>
          <w:sz w:val="22"/>
          <w:szCs w:val="22"/>
        </w:rPr>
        <w:t>za naruszenie przez Wykonawc</w:t>
      </w:r>
      <w:r w:rsidR="009E38DF" w:rsidRPr="00D5309D">
        <w:rPr>
          <w:sz w:val="22"/>
          <w:szCs w:val="22"/>
        </w:rPr>
        <w:t>ę</w:t>
      </w:r>
      <w:r w:rsidRPr="00D5309D">
        <w:rPr>
          <w:sz w:val="22"/>
          <w:szCs w:val="22"/>
        </w:rPr>
        <w:t xml:space="preserve"> obowiązku przedstawiania oświadczeń Podwykonawców dotyczących rozliczeń finansowych określonych </w:t>
      </w:r>
      <w:r w:rsidR="001B1FB4" w:rsidRPr="00D5309D">
        <w:rPr>
          <w:sz w:val="22"/>
          <w:szCs w:val="22"/>
        </w:rPr>
        <w:t>w §</w:t>
      </w:r>
      <w:r w:rsidRPr="00D5309D">
        <w:rPr>
          <w:sz w:val="22"/>
          <w:szCs w:val="22"/>
        </w:rPr>
        <w:t xml:space="preserve"> </w:t>
      </w:r>
      <w:r w:rsidR="001B1FB4" w:rsidRPr="00D5309D">
        <w:rPr>
          <w:sz w:val="22"/>
          <w:szCs w:val="22"/>
        </w:rPr>
        <w:t>3 ust.</w:t>
      </w:r>
      <w:r w:rsidR="00F7514B">
        <w:rPr>
          <w:sz w:val="22"/>
          <w:szCs w:val="22"/>
        </w:rPr>
        <w:t xml:space="preserve"> </w:t>
      </w:r>
      <w:r w:rsidRPr="00D5309D">
        <w:rPr>
          <w:sz w:val="22"/>
          <w:szCs w:val="22"/>
        </w:rPr>
        <w:t>5 i 6 - – w wysokości 5 000,00 zł za każde jednokrotne naruszenie tego obowiązku</w:t>
      </w:r>
    </w:p>
    <w:p w14:paraId="07200325" w14:textId="77777777" w:rsidR="00890F4D" w:rsidRDefault="00000000">
      <w:pPr>
        <w:pStyle w:val="Akapitzlist"/>
        <w:numPr>
          <w:ilvl w:val="0"/>
          <w:numId w:val="22"/>
        </w:numPr>
        <w:spacing w:before="120" w:after="120"/>
        <w:ind w:left="426" w:hanging="284"/>
        <w:contextualSpacing w:val="0"/>
        <w:jc w:val="both"/>
        <w:rPr>
          <w:sz w:val="22"/>
          <w:szCs w:val="22"/>
        </w:rPr>
      </w:pPr>
      <w:r>
        <w:rPr>
          <w:sz w:val="22"/>
          <w:szCs w:val="22"/>
        </w:rPr>
        <w:t>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72255145" w14:textId="1EC3062F" w:rsidR="00890F4D" w:rsidRDefault="00000000">
      <w:pPr>
        <w:pStyle w:val="Akapitzlist"/>
        <w:numPr>
          <w:ilvl w:val="0"/>
          <w:numId w:val="22"/>
        </w:numPr>
        <w:spacing w:before="120" w:after="120"/>
        <w:ind w:left="426" w:hanging="284"/>
        <w:contextualSpacing w:val="0"/>
        <w:jc w:val="both"/>
        <w:rPr>
          <w:sz w:val="22"/>
          <w:szCs w:val="22"/>
        </w:rPr>
      </w:pPr>
      <w:r>
        <w:rPr>
          <w:sz w:val="22"/>
          <w:szCs w:val="22"/>
        </w:rPr>
        <w:t xml:space="preserve">Podpisanie przez przedstawicieli Zamawiającego protokołu końcowego odbioru technicznego nie może być interpretowane jako okoliczność zwalniająca </w:t>
      </w:r>
      <w:r w:rsidR="001B1FB4">
        <w:rPr>
          <w:sz w:val="22"/>
          <w:szCs w:val="22"/>
        </w:rPr>
        <w:t>Wykonawcę z</w:t>
      </w:r>
      <w:r>
        <w:rPr>
          <w:sz w:val="22"/>
          <w:szCs w:val="22"/>
        </w:rPr>
        <w:t xml:space="preserve"> odpowiedzialności z tytułu nienależytego wykonania Umowy.</w:t>
      </w:r>
    </w:p>
    <w:p w14:paraId="1CABB210" w14:textId="77777777" w:rsidR="00890F4D" w:rsidRDefault="00000000">
      <w:pPr>
        <w:pStyle w:val="Akapitzlist"/>
        <w:numPr>
          <w:ilvl w:val="0"/>
          <w:numId w:val="22"/>
        </w:numPr>
        <w:spacing w:before="120" w:after="120"/>
        <w:ind w:left="426" w:hanging="284"/>
        <w:contextualSpacing w:val="0"/>
        <w:jc w:val="both"/>
        <w:rPr>
          <w:sz w:val="22"/>
          <w:szCs w:val="22"/>
        </w:rPr>
      </w:pPr>
      <w:r>
        <w:rPr>
          <w:sz w:val="22"/>
          <w:szCs w:val="22"/>
        </w:rPr>
        <w:t>Kary umowne mogą być potrącane jednostronnie przez Zamawiającego z wynagrodzenia Wykonawcy.</w:t>
      </w:r>
    </w:p>
    <w:p w14:paraId="01DADC2B" w14:textId="77777777" w:rsidR="00890F4D" w:rsidRDefault="00000000">
      <w:pPr>
        <w:pStyle w:val="Akapitzlist"/>
        <w:numPr>
          <w:ilvl w:val="0"/>
          <w:numId w:val="22"/>
        </w:numPr>
        <w:spacing w:before="120" w:after="120"/>
        <w:ind w:left="426" w:hanging="284"/>
        <w:contextualSpacing w:val="0"/>
        <w:jc w:val="both"/>
        <w:rPr>
          <w:sz w:val="22"/>
          <w:szCs w:val="22"/>
        </w:rPr>
      </w:pPr>
      <w:r>
        <w:rPr>
          <w:sz w:val="22"/>
          <w:szCs w:val="22"/>
        </w:rPr>
        <w:t>Kary umowne będą płatne przez Wykonawcę w terminie 14 dni od daty wystawienia noty obciążeniowej przez Zamawiającego na rachunek wskazany w nocie obciążeniowej.</w:t>
      </w:r>
    </w:p>
    <w:p w14:paraId="443D149E" w14:textId="77777777" w:rsidR="00890F4D" w:rsidRDefault="00000000">
      <w:pPr>
        <w:pStyle w:val="Akapitzlist"/>
        <w:numPr>
          <w:ilvl w:val="0"/>
          <w:numId w:val="22"/>
        </w:numPr>
        <w:spacing w:before="120" w:after="120"/>
        <w:ind w:left="426" w:hanging="284"/>
        <w:contextualSpacing w:val="0"/>
        <w:jc w:val="both"/>
        <w:rPr>
          <w:sz w:val="22"/>
          <w:szCs w:val="22"/>
        </w:rPr>
      </w:pPr>
      <w:r>
        <w:rPr>
          <w:sz w:val="22"/>
          <w:szCs w:val="22"/>
        </w:rPr>
        <w:t>Postanowienia Umowy dotyczące kar umownych z tytułu odstąpienia od Umowy w całości lub w części zachowują moc pomimo odstąpienia od Umowy.</w:t>
      </w:r>
    </w:p>
    <w:p w14:paraId="313B1142" w14:textId="77777777" w:rsidR="00D5309D" w:rsidRPr="00D5309D" w:rsidRDefault="00000000">
      <w:pPr>
        <w:pStyle w:val="Akapitzlist"/>
        <w:numPr>
          <w:ilvl w:val="0"/>
          <w:numId w:val="22"/>
        </w:numPr>
        <w:ind w:left="426" w:hanging="284"/>
        <w:contextualSpacing w:val="0"/>
        <w:jc w:val="both"/>
        <w:rPr>
          <w:sz w:val="22"/>
          <w:szCs w:val="22"/>
        </w:rPr>
      </w:pPr>
      <w:r>
        <w:rPr>
          <w:sz w:val="22"/>
          <w:szCs w:val="22"/>
        </w:rPr>
        <w:t>Żądanie odszkodowania przenoszącego wysokość zastrzeżonej kary umownej jest dopuszczalne, a tym samym Zamawiający może dochodzić od Wykonawcy odszkodowania uzupełniającego na zasadach ogólnych, przewidzianych w Kodeksie cywilnym.</w:t>
      </w:r>
    </w:p>
    <w:p w14:paraId="6E0BC2B8" w14:textId="32F30CB4" w:rsidR="00D5309D" w:rsidRPr="00D5309D" w:rsidRDefault="00D5309D">
      <w:pPr>
        <w:pStyle w:val="Akapitzlist"/>
        <w:numPr>
          <w:ilvl w:val="0"/>
          <w:numId w:val="22"/>
        </w:numPr>
        <w:spacing w:before="120"/>
        <w:ind w:left="426" w:hanging="284"/>
        <w:contextualSpacing w:val="0"/>
        <w:jc w:val="both"/>
        <w:rPr>
          <w:sz w:val="22"/>
          <w:szCs w:val="22"/>
        </w:rPr>
      </w:pPr>
      <w:r w:rsidRPr="00D5309D">
        <w:rPr>
          <w:rFonts w:eastAsia="Calibri"/>
          <w:sz w:val="22"/>
          <w:szCs w:val="22"/>
        </w:rPr>
        <w:t>Łączna suma naliczonych kar umownych, określonych w ust. 1 niniejszego paragrafu, nie przekroczy 30% wynagrodzenia Wykonawcy brutto.</w:t>
      </w:r>
    </w:p>
    <w:p w14:paraId="1C3D254C" w14:textId="77777777" w:rsidR="00D5309D" w:rsidRDefault="00D5309D" w:rsidP="00F7514B">
      <w:pPr>
        <w:pStyle w:val="Akapitzlist"/>
        <w:spacing w:before="120" w:after="120"/>
        <w:ind w:left="426"/>
        <w:contextualSpacing w:val="0"/>
        <w:jc w:val="both"/>
        <w:rPr>
          <w:sz w:val="22"/>
          <w:szCs w:val="22"/>
        </w:rPr>
      </w:pPr>
    </w:p>
    <w:p w14:paraId="7CFAF65D" w14:textId="7DE308E9" w:rsidR="00890F4D" w:rsidRDefault="00000000">
      <w:pPr>
        <w:spacing w:before="120" w:after="120"/>
        <w:jc w:val="center"/>
        <w:rPr>
          <w:b/>
          <w:sz w:val="22"/>
          <w:szCs w:val="22"/>
        </w:rPr>
      </w:pPr>
      <w:r>
        <w:rPr>
          <w:b/>
          <w:sz w:val="22"/>
          <w:szCs w:val="22"/>
        </w:rPr>
        <w:t>§1</w:t>
      </w:r>
      <w:r w:rsidR="00D5309D">
        <w:rPr>
          <w:b/>
          <w:sz w:val="22"/>
          <w:szCs w:val="22"/>
        </w:rPr>
        <w:t>6</w:t>
      </w:r>
    </w:p>
    <w:p w14:paraId="42CA4AFE" w14:textId="77777777" w:rsidR="00890F4D" w:rsidRDefault="00000000">
      <w:pPr>
        <w:pStyle w:val="Akapitzlist"/>
        <w:spacing w:before="120" w:after="120"/>
        <w:ind w:left="0"/>
        <w:jc w:val="center"/>
        <w:rPr>
          <w:b/>
          <w:sz w:val="22"/>
          <w:szCs w:val="22"/>
        </w:rPr>
      </w:pPr>
      <w:r>
        <w:rPr>
          <w:b/>
          <w:sz w:val="22"/>
          <w:szCs w:val="22"/>
        </w:rPr>
        <w:t>POUFNOŚĆ</w:t>
      </w:r>
    </w:p>
    <w:p w14:paraId="65ABB9D4" w14:textId="7FCA03F4" w:rsidR="00890F4D" w:rsidRDefault="00000000">
      <w:pPr>
        <w:numPr>
          <w:ilvl w:val="0"/>
          <w:numId w:val="32"/>
        </w:numPr>
        <w:spacing w:line="276" w:lineRule="auto"/>
        <w:ind w:left="284" w:hanging="284"/>
        <w:contextualSpacing/>
        <w:jc w:val="both"/>
        <w:rPr>
          <w:rFonts w:eastAsia="Calibri"/>
          <w:sz w:val="22"/>
          <w:szCs w:val="22"/>
        </w:rPr>
      </w:pPr>
      <w:r>
        <w:rPr>
          <w:rFonts w:eastAsia="Calibri"/>
          <w:sz w:val="22"/>
          <w:szCs w:val="22"/>
        </w:rPr>
        <w:t xml:space="preserve">Wykonawca zobowiązuje się do zachowania w tajemnicy wszystkich informacji stanowiących tajemnicę przedsiębiorstwa Zamawiającego w rozumieniu przepisów ustawy o zwalczaniu nieuczciwej </w:t>
      </w:r>
      <w:r w:rsidR="001B1FB4">
        <w:rPr>
          <w:rFonts w:eastAsia="Calibri"/>
          <w:sz w:val="22"/>
          <w:szCs w:val="22"/>
        </w:rPr>
        <w:t>konkurencji ––</w:t>
      </w:r>
      <w:r>
        <w:rPr>
          <w:rFonts w:eastAsia="Calibri"/>
          <w:sz w:val="22"/>
          <w:szCs w:val="22"/>
        </w:rPr>
        <w:t xml:space="preserve"> uzyskanych bezpośrednio lub pośrednio w związku lub przy okazji współpracy Stron, w formie pisemnej, ustnej lub elektronicznej. Dotyczy to w szczególności nie podanych do wiadomości publicznej informacji technicznych, technologicznych, organizacyjnych przedsiębiorstwa lub inne informacje posiadające wartość gospodarczą (dalej: </w:t>
      </w:r>
      <w:r>
        <w:rPr>
          <w:rFonts w:eastAsia="Calibri"/>
          <w:i/>
          <w:sz w:val="22"/>
          <w:szCs w:val="22"/>
        </w:rPr>
        <w:t>Klauzula</w:t>
      </w:r>
      <w:r>
        <w:rPr>
          <w:rFonts w:eastAsia="Calibri"/>
          <w:sz w:val="22"/>
          <w:szCs w:val="22"/>
        </w:rPr>
        <w:t xml:space="preserve"> </w:t>
      </w:r>
      <w:r>
        <w:rPr>
          <w:rFonts w:eastAsia="Calibri"/>
          <w:i/>
          <w:sz w:val="22"/>
          <w:szCs w:val="22"/>
        </w:rPr>
        <w:t>poufności</w:t>
      </w:r>
      <w:r>
        <w:rPr>
          <w:rFonts w:eastAsia="Calibri"/>
          <w:sz w:val="22"/>
          <w:szCs w:val="22"/>
        </w:rPr>
        <w:t>).</w:t>
      </w:r>
    </w:p>
    <w:p w14:paraId="0804E5C4" w14:textId="77777777" w:rsidR="00890F4D" w:rsidRDefault="00000000">
      <w:pPr>
        <w:numPr>
          <w:ilvl w:val="0"/>
          <w:numId w:val="32"/>
        </w:numPr>
        <w:spacing w:line="276" w:lineRule="auto"/>
        <w:ind w:left="284" w:hanging="284"/>
        <w:contextualSpacing/>
        <w:jc w:val="both"/>
        <w:rPr>
          <w:rFonts w:eastAsia="Calibri"/>
          <w:sz w:val="22"/>
          <w:szCs w:val="22"/>
        </w:rPr>
      </w:pPr>
      <w:r>
        <w:rPr>
          <w:rFonts w:eastAsia="Calibri"/>
          <w:sz w:val="22"/>
          <w:szCs w:val="22"/>
        </w:rPr>
        <w:t>Informacje poufne stanowią w szczególności:</w:t>
      </w:r>
    </w:p>
    <w:p w14:paraId="3EEF4B52" w14:textId="77777777" w:rsidR="00890F4D" w:rsidRDefault="00000000">
      <w:pPr>
        <w:numPr>
          <w:ilvl w:val="0"/>
          <w:numId w:val="33"/>
        </w:numPr>
        <w:spacing w:line="276" w:lineRule="auto"/>
        <w:ind w:left="567" w:hanging="283"/>
        <w:contextualSpacing/>
        <w:jc w:val="both"/>
        <w:rPr>
          <w:rFonts w:eastAsia="Calibri"/>
          <w:sz w:val="22"/>
          <w:szCs w:val="22"/>
        </w:rPr>
      </w:pPr>
      <w:r>
        <w:rPr>
          <w:rFonts w:eastAsia="Calibri"/>
          <w:sz w:val="22"/>
          <w:szCs w:val="22"/>
        </w:rPr>
        <w:lastRenderedPageBreak/>
        <w:t>nieupublicznione informacje ekonomiczne, finansowe, handlowe, techniczne, informatyczne, personalne, technologiczne, marketingowe, prawne, organizacyjne, know-how i strategiczne dotyczące Zamawiającego lub jakiegokolwiek podmiotu powiązanego organizacyjnie, kapitałowo lub poprzez zawierane transakcje z Zamawiającym;</w:t>
      </w:r>
    </w:p>
    <w:p w14:paraId="7D296EB0" w14:textId="77777777" w:rsidR="00890F4D" w:rsidRDefault="00000000">
      <w:pPr>
        <w:numPr>
          <w:ilvl w:val="0"/>
          <w:numId w:val="33"/>
        </w:numPr>
        <w:spacing w:line="276" w:lineRule="auto"/>
        <w:ind w:left="567" w:hanging="283"/>
        <w:contextualSpacing/>
        <w:jc w:val="both"/>
        <w:rPr>
          <w:rFonts w:eastAsia="Calibri"/>
          <w:sz w:val="22"/>
          <w:szCs w:val="22"/>
        </w:rPr>
      </w:pPr>
      <w:r>
        <w:rPr>
          <w:rFonts w:eastAsia="Calibri"/>
          <w:sz w:val="22"/>
          <w:szCs w:val="22"/>
        </w:rPr>
        <w:t>dane szczególnie chronione lub objęte tajemnicą na mocy ustaw, m. in. dane osobowe, dane objęte tajemnicą medyczną, bankową czy autorską;</w:t>
      </w:r>
    </w:p>
    <w:p w14:paraId="39885757" w14:textId="77777777" w:rsidR="00890F4D" w:rsidRDefault="00000000">
      <w:pPr>
        <w:numPr>
          <w:ilvl w:val="0"/>
          <w:numId w:val="33"/>
        </w:numPr>
        <w:spacing w:line="276" w:lineRule="auto"/>
        <w:ind w:left="567" w:hanging="283"/>
        <w:contextualSpacing/>
        <w:jc w:val="both"/>
        <w:rPr>
          <w:rFonts w:eastAsia="Calibri"/>
          <w:sz w:val="22"/>
          <w:szCs w:val="22"/>
        </w:rPr>
      </w:pPr>
      <w:r>
        <w:rPr>
          <w:rFonts w:eastAsia="Calibri"/>
          <w:sz w:val="22"/>
          <w:szCs w:val="22"/>
        </w:rPr>
        <w:t>informacje dotyczące form, treści oraz warunków zawieranych umów, w tym w zakresie umówionego wynagrodzenia bądź ceny, również w stosunku do niniejszej Umowy;</w:t>
      </w:r>
    </w:p>
    <w:p w14:paraId="3E8B72C2" w14:textId="77777777" w:rsidR="00890F4D" w:rsidRDefault="00000000">
      <w:pPr>
        <w:numPr>
          <w:ilvl w:val="0"/>
          <w:numId w:val="33"/>
        </w:numPr>
        <w:spacing w:line="276" w:lineRule="auto"/>
        <w:ind w:left="567" w:hanging="283"/>
        <w:contextualSpacing/>
        <w:jc w:val="both"/>
        <w:rPr>
          <w:rFonts w:eastAsia="Calibri"/>
          <w:sz w:val="22"/>
          <w:szCs w:val="22"/>
        </w:rPr>
      </w:pPr>
      <w:r>
        <w:rPr>
          <w:rFonts w:eastAsia="Calibri"/>
          <w:sz w:val="22"/>
          <w:szCs w:val="22"/>
        </w:rPr>
        <w:t>informacje posiadające wartość gospodarczą, które nie są powzięte ściśle w związku ze współpracą, a które Wykonawca poznał wskutek błędu lub niedochowania należytej staranności Zamawiającego;</w:t>
      </w:r>
    </w:p>
    <w:p w14:paraId="06BE4144" w14:textId="77777777" w:rsidR="00890F4D" w:rsidRDefault="00000000">
      <w:pPr>
        <w:numPr>
          <w:ilvl w:val="0"/>
          <w:numId w:val="32"/>
        </w:numPr>
        <w:spacing w:line="276" w:lineRule="auto"/>
        <w:ind w:left="284" w:hanging="284"/>
        <w:contextualSpacing/>
        <w:jc w:val="both"/>
        <w:rPr>
          <w:rFonts w:eastAsia="Calibri"/>
          <w:sz w:val="22"/>
          <w:szCs w:val="22"/>
        </w:rPr>
      </w:pPr>
      <w:r>
        <w:rPr>
          <w:rFonts w:eastAsia="Calibri"/>
          <w:sz w:val="22"/>
          <w:szCs w:val="22"/>
        </w:rPr>
        <w:t>Zobowiązanie do zachowania Informacji poufnych w tajemnicy nie znajduje zastosowania do:</w:t>
      </w:r>
    </w:p>
    <w:p w14:paraId="4BDA7770" w14:textId="77777777" w:rsidR="00890F4D" w:rsidRDefault="00000000">
      <w:pPr>
        <w:numPr>
          <w:ilvl w:val="0"/>
          <w:numId w:val="34"/>
        </w:numPr>
        <w:spacing w:line="276" w:lineRule="auto"/>
        <w:ind w:left="567" w:hanging="283"/>
        <w:contextualSpacing/>
        <w:jc w:val="both"/>
        <w:rPr>
          <w:rFonts w:eastAsia="Calibri"/>
          <w:sz w:val="22"/>
          <w:szCs w:val="22"/>
        </w:rPr>
      </w:pPr>
      <w:r>
        <w:rPr>
          <w:rFonts w:eastAsia="Calibri"/>
          <w:sz w:val="22"/>
          <w:szCs w:val="22"/>
        </w:rPr>
        <w:t>ujawniania Informacji poufnych pracownikom, współpracownikom lub doradcom Wykonawcom, jeżeli jest to wymagane w celu realizacji postanowień niniejszej Umowy, o ile ci pracownicy, współpracownicy lub doradcy będą zobowiązani do zachowania poufności przekazywanych im informacji;</w:t>
      </w:r>
    </w:p>
    <w:p w14:paraId="1724E433" w14:textId="77777777" w:rsidR="00890F4D" w:rsidRDefault="00000000">
      <w:pPr>
        <w:numPr>
          <w:ilvl w:val="0"/>
          <w:numId w:val="34"/>
        </w:numPr>
        <w:spacing w:line="276" w:lineRule="auto"/>
        <w:ind w:left="567" w:hanging="283"/>
        <w:contextualSpacing/>
        <w:jc w:val="both"/>
        <w:rPr>
          <w:rFonts w:eastAsia="Calibri"/>
          <w:sz w:val="22"/>
          <w:szCs w:val="22"/>
        </w:rPr>
      </w:pPr>
      <w:r>
        <w:rPr>
          <w:rFonts w:eastAsia="Calibri"/>
          <w:sz w:val="22"/>
          <w:szCs w:val="22"/>
        </w:rPr>
        <w:t>Informacji poufnych podanych do publicznej wiadomości lub z innych przyczyn powszechnie znanych;</w:t>
      </w:r>
    </w:p>
    <w:p w14:paraId="7D532A34" w14:textId="77777777" w:rsidR="00890F4D" w:rsidRDefault="00000000">
      <w:pPr>
        <w:numPr>
          <w:ilvl w:val="0"/>
          <w:numId w:val="34"/>
        </w:numPr>
        <w:spacing w:line="276" w:lineRule="auto"/>
        <w:ind w:left="567" w:hanging="283"/>
        <w:contextualSpacing/>
        <w:jc w:val="both"/>
        <w:rPr>
          <w:rFonts w:eastAsia="Calibri"/>
          <w:sz w:val="22"/>
          <w:szCs w:val="22"/>
        </w:rPr>
      </w:pPr>
      <w:r>
        <w:rPr>
          <w:rFonts w:eastAsia="Calibri"/>
          <w:sz w:val="22"/>
          <w:szCs w:val="22"/>
        </w:rPr>
        <w:t>Informacji poufnych, co do których obowiązek ujawnienia wynikać będzie z obowiązujących przepisów prawa, w tym nakazu prawa lub decyzji organów władzy publicznej, pod warunkiem poinformowania Zamawiającego, o obowiązku ujawnienia informacji poufnych wraz z załączeniem dokumentów potwierdzających istnienie takiej konieczności;</w:t>
      </w:r>
    </w:p>
    <w:p w14:paraId="7A86F723" w14:textId="77777777" w:rsidR="00890F4D" w:rsidRDefault="00000000">
      <w:pPr>
        <w:numPr>
          <w:ilvl w:val="0"/>
          <w:numId w:val="32"/>
        </w:numPr>
        <w:spacing w:line="276" w:lineRule="auto"/>
        <w:ind w:left="284" w:hanging="284"/>
        <w:contextualSpacing/>
        <w:jc w:val="both"/>
        <w:rPr>
          <w:rFonts w:eastAsia="Calibri"/>
          <w:sz w:val="22"/>
          <w:szCs w:val="22"/>
        </w:rPr>
      </w:pPr>
      <w:r>
        <w:rPr>
          <w:rFonts w:eastAsia="Calibri"/>
          <w:sz w:val="22"/>
          <w:szCs w:val="22"/>
        </w:rPr>
        <w:t>Informacje opisywane w ust. 1-2 powyżej wykorzystywane mogą być przez Strony jedynie w celu wykonywania obowiązków wynikających z niniejszej Umowy.</w:t>
      </w:r>
    </w:p>
    <w:p w14:paraId="26C3E96F" w14:textId="77777777" w:rsidR="00890F4D" w:rsidRDefault="00000000">
      <w:pPr>
        <w:numPr>
          <w:ilvl w:val="0"/>
          <w:numId w:val="32"/>
        </w:numPr>
        <w:spacing w:line="276" w:lineRule="auto"/>
        <w:ind w:left="284" w:hanging="284"/>
        <w:contextualSpacing/>
        <w:jc w:val="both"/>
        <w:rPr>
          <w:rFonts w:eastAsia="Calibri"/>
          <w:sz w:val="22"/>
          <w:szCs w:val="22"/>
        </w:rPr>
      </w:pPr>
      <w:r>
        <w:rPr>
          <w:rFonts w:eastAsia="Calibri"/>
          <w:sz w:val="22"/>
          <w:szCs w:val="22"/>
        </w:rPr>
        <w:t>Obowiązek, o którym mowa w ust. 1 Umowy rozciąga się na pracowników i współpracowników Wykonawcy, a także podmioty z nim współpracujące w zakresie realizacji Przedmiotu Umowy określonego w § 1 Umowy, jak i również podmioty powiązane z Wykonawcą organizacyjnie lub kapitałowo.</w:t>
      </w:r>
    </w:p>
    <w:p w14:paraId="44DF1A92" w14:textId="77777777" w:rsidR="00890F4D" w:rsidRDefault="00000000">
      <w:pPr>
        <w:numPr>
          <w:ilvl w:val="0"/>
          <w:numId w:val="32"/>
        </w:numPr>
        <w:spacing w:line="276" w:lineRule="auto"/>
        <w:ind w:left="284" w:hanging="284"/>
        <w:contextualSpacing/>
        <w:jc w:val="both"/>
        <w:rPr>
          <w:rFonts w:eastAsia="Calibri"/>
          <w:sz w:val="22"/>
          <w:szCs w:val="22"/>
        </w:rPr>
      </w:pPr>
      <w:r>
        <w:rPr>
          <w:rFonts w:eastAsia="Calibri"/>
          <w:sz w:val="22"/>
          <w:szCs w:val="22"/>
        </w:rPr>
        <w:t>Obowiązek, o którym mowa w ust. 1 powyżej jest nieograniczony w czasie, na co Strony wyrażają zgodę.</w:t>
      </w:r>
    </w:p>
    <w:p w14:paraId="3E0B2550" w14:textId="77777777" w:rsidR="00890F4D" w:rsidRDefault="00000000">
      <w:pPr>
        <w:numPr>
          <w:ilvl w:val="0"/>
          <w:numId w:val="32"/>
        </w:numPr>
        <w:spacing w:line="276" w:lineRule="auto"/>
        <w:ind w:left="284" w:hanging="284"/>
        <w:contextualSpacing/>
        <w:jc w:val="both"/>
        <w:rPr>
          <w:rFonts w:eastAsia="Calibri"/>
          <w:sz w:val="22"/>
          <w:szCs w:val="22"/>
        </w:rPr>
      </w:pPr>
      <w:r>
        <w:rPr>
          <w:rFonts w:eastAsia="Calibri"/>
          <w:sz w:val="22"/>
          <w:szCs w:val="22"/>
        </w:rPr>
        <w:t>Zamawiający ma prawo dochodzić odszkodowania od Wykonawcy, za wszelkie szkody które Zamawiający poniósł w związku z naruszeniem obowiązku zachowania poufności przez Wykonawcę i podmioty, o których mowa w ust. 5.</w:t>
      </w:r>
    </w:p>
    <w:p w14:paraId="4CA33279" w14:textId="77777777" w:rsidR="00890F4D" w:rsidRDefault="00890F4D">
      <w:pPr>
        <w:ind w:left="284"/>
        <w:contextualSpacing/>
        <w:jc w:val="both"/>
        <w:rPr>
          <w:b/>
          <w:sz w:val="22"/>
          <w:szCs w:val="22"/>
        </w:rPr>
      </w:pPr>
    </w:p>
    <w:p w14:paraId="03CC3F85" w14:textId="32F14E15" w:rsidR="00890F4D" w:rsidRDefault="00000000">
      <w:pPr>
        <w:spacing w:before="120" w:after="120"/>
        <w:jc w:val="center"/>
        <w:rPr>
          <w:b/>
          <w:sz w:val="22"/>
          <w:szCs w:val="22"/>
        </w:rPr>
      </w:pPr>
      <w:r>
        <w:rPr>
          <w:b/>
          <w:sz w:val="22"/>
          <w:szCs w:val="22"/>
        </w:rPr>
        <w:t>§1</w:t>
      </w:r>
      <w:r w:rsidR="00D5309D">
        <w:rPr>
          <w:b/>
          <w:sz w:val="22"/>
          <w:szCs w:val="22"/>
        </w:rPr>
        <w:t>7</w:t>
      </w:r>
    </w:p>
    <w:p w14:paraId="4DAD811F" w14:textId="77777777" w:rsidR="00890F4D" w:rsidRDefault="00000000">
      <w:pPr>
        <w:pStyle w:val="Akapitzlist"/>
        <w:spacing w:before="120" w:after="120"/>
        <w:ind w:left="0"/>
        <w:jc w:val="center"/>
        <w:rPr>
          <w:b/>
          <w:sz w:val="22"/>
          <w:szCs w:val="22"/>
        </w:rPr>
      </w:pPr>
      <w:r>
        <w:rPr>
          <w:b/>
          <w:sz w:val="22"/>
          <w:szCs w:val="22"/>
        </w:rPr>
        <w:t>SIŁA WYŻSZA</w:t>
      </w:r>
    </w:p>
    <w:p w14:paraId="143F57C2" w14:textId="77777777" w:rsidR="00890F4D" w:rsidRDefault="00000000">
      <w:pPr>
        <w:pStyle w:val="Akapitzlist"/>
        <w:numPr>
          <w:ilvl w:val="0"/>
          <w:numId w:val="51"/>
        </w:numPr>
        <w:spacing w:before="120" w:after="120"/>
        <w:ind w:left="284" w:hanging="284"/>
        <w:contextualSpacing w:val="0"/>
        <w:jc w:val="both"/>
        <w:rPr>
          <w:sz w:val="22"/>
          <w:szCs w:val="22"/>
        </w:rPr>
      </w:pPr>
      <w:r>
        <w:rPr>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14 dni, Strony będą prowadzić negocjacje w celu określenia dalszej realizacji lub odstąpienia od Umowy. W przypadku braku porozumienia, każda ze stron jest uprawniona do skierowania sprawy na drogę postępowania sądowego.</w:t>
      </w:r>
    </w:p>
    <w:p w14:paraId="5D166A9E" w14:textId="6C7D4CB7" w:rsidR="00890F4D" w:rsidRDefault="00000000">
      <w:pPr>
        <w:spacing w:before="120" w:after="120"/>
        <w:jc w:val="center"/>
        <w:rPr>
          <w:b/>
          <w:sz w:val="22"/>
          <w:szCs w:val="22"/>
        </w:rPr>
      </w:pPr>
      <w:r>
        <w:rPr>
          <w:b/>
          <w:sz w:val="22"/>
          <w:szCs w:val="22"/>
        </w:rPr>
        <w:t>§1</w:t>
      </w:r>
      <w:r w:rsidR="00D5309D">
        <w:rPr>
          <w:b/>
          <w:sz w:val="22"/>
          <w:szCs w:val="22"/>
        </w:rPr>
        <w:t>8</w:t>
      </w:r>
    </w:p>
    <w:p w14:paraId="400511A1" w14:textId="77777777" w:rsidR="00890F4D" w:rsidRDefault="00000000">
      <w:pPr>
        <w:pStyle w:val="Akapitzlist"/>
        <w:spacing w:before="120" w:after="120"/>
        <w:ind w:left="0"/>
        <w:jc w:val="center"/>
        <w:rPr>
          <w:b/>
          <w:sz w:val="22"/>
          <w:szCs w:val="22"/>
        </w:rPr>
      </w:pPr>
      <w:r>
        <w:rPr>
          <w:b/>
          <w:sz w:val="22"/>
          <w:szCs w:val="22"/>
        </w:rPr>
        <w:t xml:space="preserve">ROZWIĄZANIE UMOWY </w:t>
      </w:r>
    </w:p>
    <w:p w14:paraId="1D822C5A" w14:textId="77777777" w:rsidR="00890F4D" w:rsidRDefault="00890F4D">
      <w:pPr>
        <w:pStyle w:val="Akapitzlist"/>
        <w:spacing w:before="120" w:after="120"/>
        <w:ind w:left="0"/>
        <w:jc w:val="center"/>
        <w:rPr>
          <w:b/>
          <w:sz w:val="22"/>
          <w:szCs w:val="22"/>
        </w:rPr>
      </w:pPr>
    </w:p>
    <w:p w14:paraId="25EC2A86" w14:textId="5CCC5730" w:rsidR="00890F4D" w:rsidRDefault="00000000">
      <w:pPr>
        <w:pStyle w:val="Akapitzlist"/>
        <w:numPr>
          <w:ilvl w:val="0"/>
          <w:numId w:val="52"/>
        </w:numPr>
        <w:spacing w:before="120" w:after="120"/>
        <w:ind w:left="284" w:hanging="284"/>
        <w:contextualSpacing w:val="0"/>
        <w:jc w:val="both"/>
        <w:rPr>
          <w:sz w:val="22"/>
          <w:szCs w:val="22"/>
        </w:rPr>
      </w:pPr>
      <w:r>
        <w:rPr>
          <w:sz w:val="22"/>
          <w:szCs w:val="22"/>
        </w:rPr>
        <w:t xml:space="preserve">Umowa może zostać rozwiązana na mocy porozumienia </w:t>
      </w:r>
      <w:r w:rsidR="001B1FB4">
        <w:rPr>
          <w:sz w:val="22"/>
          <w:szCs w:val="22"/>
        </w:rPr>
        <w:t>Stron,</w:t>
      </w:r>
      <w:r>
        <w:rPr>
          <w:sz w:val="22"/>
          <w:szCs w:val="22"/>
        </w:rPr>
        <w:t xml:space="preserve"> jeżeli leży to w interesie obu stron. Porozumienie wymaga formy pisemnej pod rygorem nieważności.</w:t>
      </w:r>
    </w:p>
    <w:p w14:paraId="70282880" w14:textId="7FE52982" w:rsidR="00890F4D" w:rsidRDefault="00000000">
      <w:pPr>
        <w:spacing w:before="120" w:after="120"/>
        <w:jc w:val="center"/>
        <w:rPr>
          <w:rFonts w:eastAsia="Andale Sans UI"/>
          <w:b/>
          <w:bCs/>
          <w:color w:val="000000"/>
          <w:kern w:val="2"/>
          <w:sz w:val="22"/>
          <w:szCs w:val="22"/>
        </w:rPr>
      </w:pPr>
      <w:r>
        <w:rPr>
          <w:b/>
          <w:sz w:val="22"/>
          <w:szCs w:val="22"/>
        </w:rPr>
        <w:t>§1</w:t>
      </w:r>
      <w:r w:rsidR="00D5309D">
        <w:rPr>
          <w:b/>
          <w:sz w:val="22"/>
          <w:szCs w:val="22"/>
        </w:rPr>
        <w:t>9</w:t>
      </w:r>
    </w:p>
    <w:p w14:paraId="4FA69DD3" w14:textId="77777777" w:rsidR="00890F4D" w:rsidRDefault="00000000">
      <w:pPr>
        <w:pStyle w:val="Akapitzlist"/>
        <w:spacing w:before="120" w:after="120"/>
        <w:ind w:left="426" w:hanging="284"/>
        <w:jc w:val="center"/>
        <w:rPr>
          <w:b/>
          <w:sz w:val="22"/>
          <w:szCs w:val="22"/>
        </w:rPr>
      </w:pPr>
      <w:r>
        <w:rPr>
          <w:b/>
          <w:sz w:val="22"/>
          <w:szCs w:val="22"/>
        </w:rPr>
        <w:t>ODSTĄPIENIE OD UMOWY</w:t>
      </w:r>
    </w:p>
    <w:p w14:paraId="46019413" w14:textId="5CAD623D" w:rsidR="00890F4D" w:rsidRDefault="00000000">
      <w:pPr>
        <w:widowControl w:val="0"/>
        <w:numPr>
          <w:ilvl w:val="0"/>
          <w:numId w:val="53"/>
        </w:numPr>
        <w:spacing w:before="120" w:after="120"/>
        <w:ind w:left="426" w:hanging="284"/>
        <w:jc w:val="both"/>
        <w:rPr>
          <w:rFonts w:eastAsia="Andale Sans UI"/>
          <w:kern w:val="2"/>
          <w:sz w:val="22"/>
          <w:szCs w:val="22"/>
        </w:rPr>
      </w:pPr>
      <w:r>
        <w:rPr>
          <w:rFonts w:eastAsia="Andale Sans UI"/>
          <w:kern w:val="2"/>
          <w:sz w:val="22"/>
          <w:szCs w:val="22"/>
        </w:rPr>
        <w:lastRenderedPageBreak/>
        <w:t>Niezależnie od postanowień niniejszego paragrafu, każda ze Stron Umowy może od niej odstąpić w całości lub w części w przypadkach i w sposób określony ustawą, w szczególności Kodeksem cywilnym</w:t>
      </w:r>
      <w:r w:rsidR="00841FE6">
        <w:rPr>
          <w:rFonts w:eastAsia="Andale Sans UI"/>
          <w:kern w:val="2"/>
          <w:sz w:val="22"/>
          <w:szCs w:val="22"/>
        </w:rPr>
        <w:t xml:space="preserve"> jak również ustawą Prawo zamówień publicznych</w:t>
      </w:r>
      <w:del w:id="9" w:author="Daria Gasiorek" w:date="2025-11-14T00:12:00Z" w16du:dateUtc="2025-11-13T23:12:00Z">
        <w:r w:rsidDel="00841FE6">
          <w:rPr>
            <w:rFonts w:eastAsia="Andale Sans UI"/>
            <w:kern w:val="2"/>
            <w:sz w:val="22"/>
            <w:szCs w:val="22"/>
          </w:rPr>
          <w:delText>.</w:delText>
        </w:r>
      </w:del>
    </w:p>
    <w:p w14:paraId="459A705F" w14:textId="77777777" w:rsidR="00890F4D" w:rsidRDefault="00000000">
      <w:pPr>
        <w:widowControl w:val="0"/>
        <w:numPr>
          <w:ilvl w:val="0"/>
          <w:numId w:val="24"/>
        </w:numPr>
        <w:spacing w:before="120" w:after="120"/>
        <w:ind w:left="426" w:hanging="284"/>
        <w:jc w:val="both"/>
        <w:rPr>
          <w:rFonts w:eastAsia="Andale Sans UI"/>
          <w:kern w:val="2"/>
          <w:sz w:val="22"/>
          <w:szCs w:val="22"/>
        </w:rPr>
      </w:pPr>
      <w:r>
        <w:rPr>
          <w:rFonts w:eastAsia="Andale Sans UI"/>
          <w:kern w:val="2"/>
          <w:sz w:val="22"/>
          <w:szCs w:val="22"/>
        </w:rPr>
        <w:t xml:space="preserve"> Niezależnie od możliwości odstąpienia przez Zamawiającego od Umowy na podstawie </w:t>
      </w:r>
      <w:r>
        <w:rPr>
          <w:rFonts w:eastAsia="Andale Sans UI"/>
          <w:kern w:val="2"/>
          <w:sz w:val="22"/>
          <w:szCs w:val="22"/>
        </w:rPr>
        <w:br/>
        <w:t>ust. 1 i ust. 7 oraz innych postanowień Umowy, Zamawiający może od Umowy odstąpić w całości lub części, jeżeli Wykonawca:</w:t>
      </w:r>
    </w:p>
    <w:p w14:paraId="50D5D3B0" w14:textId="77777777" w:rsidR="00890F4D" w:rsidRDefault="00000000">
      <w:pPr>
        <w:widowControl w:val="0"/>
        <w:numPr>
          <w:ilvl w:val="0"/>
          <w:numId w:val="54"/>
        </w:numPr>
        <w:spacing w:before="120" w:after="120"/>
        <w:ind w:left="851" w:hanging="425"/>
        <w:jc w:val="both"/>
        <w:rPr>
          <w:rFonts w:eastAsia="Andale Sans UI"/>
          <w:kern w:val="2"/>
          <w:sz w:val="22"/>
          <w:szCs w:val="22"/>
        </w:rPr>
      </w:pPr>
      <w:r>
        <w:rPr>
          <w:rFonts w:eastAsia="Andale Sans UI"/>
          <w:kern w:val="2"/>
          <w:sz w:val="22"/>
          <w:szCs w:val="22"/>
        </w:rPr>
        <w:t>bez uzasadnionej przyczyny nie przystąpił do robót w terminie umówionym lub w ciągu 30 dni od daty wezwania go przez Zamawiającego do rozpoczęcia robót,</w:t>
      </w:r>
    </w:p>
    <w:p w14:paraId="3626E559" w14:textId="77777777" w:rsidR="00890F4D" w:rsidRDefault="00000000">
      <w:pPr>
        <w:widowControl w:val="0"/>
        <w:numPr>
          <w:ilvl w:val="0"/>
          <w:numId w:val="25"/>
        </w:numPr>
        <w:spacing w:before="120" w:after="120"/>
        <w:ind w:left="851" w:hanging="425"/>
        <w:jc w:val="both"/>
        <w:rPr>
          <w:rFonts w:eastAsia="Andale Sans UI"/>
          <w:kern w:val="2"/>
          <w:sz w:val="22"/>
          <w:szCs w:val="22"/>
        </w:rPr>
      </w:pPr>
      <w:r>
        <w:rPr>
          <w:rFonts w:eastAsia="Andale Sans UI"/>
          <w:kern w:val="2"/>
          <w:sz w:val="22"/>
          <w:szCs w:val="22"/>
        </w:rPr>
        <w:t xml:space="preserve">przerwał realizację prac bez uzasadnionej przyczyny i przerwa trwa dłużej niż 14 dni, </w:t>
      </w:r>
    </w:p>
    <w:p w14:paraId="0D395C14" w14:textId="46A82F63" w:rsidR="00890F4D" w:rsidRDefault="00000000">
      <w:pPr>
        <w:widowControl w:val="0"/>
        <w:numPr>
          <w:ilvl w:val="0"/>
          <w:numId w:val="25"/>
        </w:numPr>
        <w:spacing w:before="120" w:after="120"/>
        <w:ind w:left="851" w:hanging="425"/>
        <w:jc w:val="both"/>
        <w:rPr>
          <w:rFonts w:eastAsia="Andale Sans UI"/>
          <w:kern w:val="2"/>
          <w:sz w:val="22"/>
          <w:szCs w:val="22"/>
        </w:rPr>
      </w:pPr>
      <w:r>
        <w:rPr>
          <w:rFonts w:eastAsia="Andale Sans UI"/>
          <w:kern w:val="2"/>
          <w:sz w:val="22"/>
          <w:szCs w:val="22"/>
        </w:rPr>
        <w:t>naruszy obowiązek zachowania poufności wynikający z Umowy, o którym mowa w §1</w:t>
      </w:r>
      <w:r w:rsidR="00F7514B">
        <w:rPr>
          <w:rFonts w:eastAsia="Andale Sans UI"/>
          <w:kern w:val="2"/>
          <w:sz w:val="22"/>
          <w:szCs w:val="22"/>
        </w:rPr>
        <w:t>6</w:t>
      </w:r>
      <w:r>
        <w:rPr>
          <w:rFonts w:eastAsia="Andale Sans UI"/>
          <w:kern w:val="2"/>
          <w:sz w:val="22"/>
          <w:szCs w:val="22"/>
        </w:rPr>
        <w:t xml:space="preserve"> Umowy,</w:t>
      </w:r>
    </w:p>
    <w:p w14:paraId="6C8E2F73" w14:textId="77777777" w:rsidR="00890F4D" w:rsidRDefault="00000000">
      <w:pPr>
        <w:widowControl w:val="0"/>
        <w:numPr>
          <w:ilvl w:val="0"/>
          <w:numId w:val="25"/>
        </w:numPr>
        <w:spacing w:before="120" w:after="120"/>
        <w:ind w:left="851" w:hanging="425"/>
        <w:jc w:val="both"/>
        <w:rPr>
          <w:rFonts w:eastAsia="Andale Sans UI"/>
          <w:kern w:val="2"/>
          <w:sz w:val="22"/>
          <w:szCs w:val="22"/>
        </w:rPr>
      </w:pPr>
      <w:r>
        <w:rPr>
          <w:rFonts w:eastAsia="Andale Sans UI"/>
          <w:kern w:val="2"/>
          <w:sz w:val="22"/>
          <w:szCs w:val="22"/>
        </w:rPr>
        <w:t>naruszy postanowienia §2 ust. 3 Umowy,</w:t>
      </w:r>
    </w:p>
    <w:p w14:paraId="25BF33DC" w14:textId="5B3BA2EE" w:rsidR="00890F4D" w:rsidRDefault="00000000">
      <w:pPr>
        <w:pStyle w:val="Akapitzlist"/>
        <w:numPr>
          <w:ilvl w:val="0"/>
          <w:numId w:val="25"/>
        </w:numPr>
        <w:spacing w:before="120" w:after="120"/>
        <w:ind w:left="851" w:hanging="425"/>
        <w:contextualSpacing w:val="0"/>
        <w:jc w:val="both"/>
        <w:rPr>
          <w:sz w:val="22"/>
          <w:szCs w:val="22"/>
        </w:rPr>
      </w:pPr>
      <w:r>
        <w:rPr>
          <w:sz w:val="22"/>
          <w:szCs w:val="22"/>
        </w:rPr>
        <w:t>nie dostarczy w terminie kopii polisy poświadczającej zawarcie umowy ubezpieczenia zgodnej z wymaganiami Zamawiającego określonymi w §1</w:t>
      </w:r>
      <w:r w:rsidR="00F7514B">
        <w:rPr>
          <w:sz w:val="22"/>
          <w:szCs w:val="22"/>
        </w:rPr>
        <w:t>3</w:t>
      </w:r>
      <w:r>
        <w:rPr>
          <w:sz w:val="22"/>
          <w:szCs w:val="22"/>
        </w:rPr>
        <w:t xml:space="preserve"> lub naruszy obowiązek zachowania ciągłości umowy ubezpieczenia, o którym mowa w §1</w:t>
      </w:r>
      <w:r w:rsidR="00F7514B">
        <w:rPr>
          <w:sz w:val="22"/>
          <w:szCs w:val="22"/>
        </w:rPr>
        <w:t>3</w:t>
      </w:r>
      <w:r>
        <w:rPr>
          <w:sz w:val="22"/>
          <w:szCs w:val="22"/>
        </w:rPr>
        <w:t xml:space="preserve"> Umowy,</w:t>
      </w:r>
    </w:p>
    <w:p w14:paraId="333533BF" w14:textId="77777777" w:rsidR="00890F4D" w:rsidRDefault="00000000">
      <w:pPr>
        <w:widowControl w:val="0"/>
        <w:numPr>
          <w:ilvl w:val="0"/>
          <w:numId w:val="25"/>
        </w:numPr>
        <w:spacing w:before="120" w:after="120"/>
        <w:ind w:left="851" w:hanging="425"/>
        <w:jc w:val="both"/>
        <w:rPr>
          <w:rFonts w:eastAsia="Andale Sans UI"/>
          <w:kern w:val="2"/>
          <w:sz w:val="22"/>
          <w:szCs w:val="22"/>
        </w:rPr>
      </w:pPr>
      <w:r>
        <w:rPr>
          <w:rFonts w:eastAsia="Andale Sans UI"/>
          <w:kern w:val="2"/>
          <w:sz w:val="22"/>
          <w:szCs w:val="22"/>
        </w:rPr>
        <w:t>naruszy postanowienia Umowy dotyczące przeniesienia praw lub obowiązków wynikających z Umowy,</w:t>
      </w:r>
    </w:p>
    <w:p w14:paraId="1B0F0267" w14:textId="0DE33580" w:rsidR="00890F4D" w:rsidRDefault="00000000">
      <w:pPr>
        <w:pStyle w:val="Akapitzlist"/>
        <w:widowControl w:val="0"/>
        <w:numPr>
          <w:ilvl w:val="0"/>
          <w:numId w:val="25"/>
        </w:numPr>
        <w:spacing w:before="120" w:after="120"/>
        <w:ind w:left="851" w:hanging="425"/>
        <w:contextualSpacing w:val="0"/>
        <w:jc w:val="both"/>
        <w:rPr>
          <w:rFonts w:eastAsia="Andale Sans UI"/>
          <w:kern w:val="2"/>
          <w:sz w:val="22"/>
          <w:szCs w:val="22"/>
        </w:rPr>
      </w:pPr>
      <w:r>
        <w:rPr>
          <w:rFonts w:eastAsia="Andale Sans UI"/>
          <w:kern w:val="2"/>
          <w:sz w:val="22"/>
          <w:szCs w:val="22"/>
        </w:rPr>
        <w:t xml:space="preserve">naruszy w sposób istotny swoje obowiązki wynikające z niniejszej Umowy, przez </w:t>
      </w:r>
      <w:r w:rsidR="001B1FB4">
        <w:rPr>
          <w:rFonts w:eastAsia="Andale Sans UI"/>
          <w:kern w:val="2"/>
          <w:sz w:val="22"/>
          <w:szCs w:val="22"/>
        </w:rPr>
        <w:t>co należy</w:t>
      </w:r>
      <w:r>
        <w:rPr>
          <w:rFonts w:eastAsia="Andale Sans UI"/>
          <w:kern w:val="2"/>
          <w:sz w:val="22"/>
          <w:szCs w:val="22"/>
        </w:rPr>
        <w:t xml:space="preserve"> rozumieć takie naruszenie Umowy, które zostanie na piśmie wskazane przez Zamawiającego i nie zostanie przez Wykonawcę usunięte w okresie przekraczającym </w:t>
      </w:r>
      <w:r>
        <w:rPr>
          <w:bCs/>
          <w:sz w:val="22"/>
          <w:szCs w:val="22"/>
        </w:rPr>
        <w:t>7</w:t>
      </w:r>
      <w:r>
        <w:rPr>
          <w:rFonts w:eastAsia="Andale Sans UI"/>
          <w:kern w:val="2"/>
          <w:sz w:val="22"/>
          <w:szCs w:val="22"/>
        </w:rPr>
        <w:t xml:space="preserve"> dni kalendarzowych od daty otrzymania takiego pisemnego wskazania Zamawiającego, </w:t>
      </w:r>
    </w:p>
    <w:p w14:paraId="29DBDEFE" w14:textId="77777777" w:rsidR="00890F4D" w:rsidRDefault="00000000">
      <w:pPr>
        <w:pStyle w:val="Akapitzlist"/>
        <w:widowControl w:val="0"/>
        <w:numPr>
          <w:ilvl w:val="0"/>
          <w:numId w:val="25"/>
        </w:numPr>
        <w:spacing w:before="120" w:after="120"/>
        <w:ind w:left="851" w:hanging="425"/>
        <w:contextualSpacing w:val="0"/>
        <w:jc w:val="both"/>
        <w:rPr>
          <w:rFonts w:eastAsia="Andale Sans UI"/>
          <w:kern w:val="2"/>
          <w:sz w:val="22"/>
          <w:szCs w:val="22"/>
        </w:rPr>
      </w:pPr>
      <w:r>
        <w:rPr>
          <w:rFonts w:eastAsia="Andale Sans UI"/>
          <w:kern w:val="2"/>
          <w:sz w:val="22"/>
          <w:szCs w:val="22"/>
        </w:rPr>
        <w:t xml:space="preserve">powierzy </w:t>
      </w:r>
      <w:r>
        <w:rPr>
          <w:sz w:val="22"/>
          <w:szCs w:val="22"/>
        </w:rPr>
        <w:t>czynności objęte Umową Podwykonawcy mimo skutecznego wniesienia sprzeciwu przez Zamawiającego, zgodnie z postanowieniami §3 Umowy</w:t>
      </w:r>
      <w:r>
        <w:rPr>
          <w:rFonts w:eastAsia="Andale Sans UI"/>
          <w:kern w:val="2"/>
          <w:sz w:val="22"/>
          <w:szCs w:val="22"/>
        </w:rPr>
        <w:t>,</w:t>
      </w:r>
    </w:p>
    <w:p w14:paraId="47B62CF6" w14:textId="77777777" w:rsidR="00841FE6" w:rsidRPr="00F7514B" w:rsidRDefault="00841FE6">
      <w:pPr>
        <w:numPr>
          <w:ilvl w:val="0"/>
          <w:numId w:val="25"/>
        </w:numPr>
        <w:tabs>
          <w:tab w:val="num" w:pos="1134"/>
        </w:tabs>
        <w:suppressAutoHyphens w:val="0"/>
        <w:spacing w:line="276" w:lineRule="auto"/>
        <w:jc w:val="both"/>
        <w:rPr>
          <w:sz w:val="22"/>
          <w:szCs w:val="22"/>
        </w:rPr>
      </w:pPr>
      <w:r w:rsidRPr="00F7514B">
        <w:rPr>
          <w:sz w:val="22"/>
          <w:szCs w:val="22"/>
        </w:rPr>
        <w:t>Zamawiający będzie zmuszony do wielokrotnego (tj. co najmniej 2-krotnego) dokonywania bezpośredniej zapłaty Podwykonawcy lub dalszemu Podwykonawcy, lub do dokonania bezpośrednich zapłat na sumę większą niż 5% wynagrodzenia Wykonawcy brutto;</w:t>
      </w:r>
    </w:p>
    <w:p w14:paraId="3D4BB8CB" w14:textId="406F7CD4" w:rsidR="00841FE6" w:rsidRPr="00F7514B" w:rsidRDefault="00841FE6">
      <w:pPr>
        <w:numPr>
          <w:ilvl w:val="0"/>
          <w:numId w:val="25"/>
        </w:numPr>
        <w:tabs>
          <w:tab w:val="num" w:pos="1134"/>
        </w:tabs>
        <w:suppressAutoHyphens w:val="0"/>
        <w:spacing w:line="276" w:lineRule="auto"/>
        <w:jc w:val="both"/>
        <w:rPr>
          <w:sz w:val="22"/>
          <w:szCs w:val="22"/>
        </w:rPr>
      </w:pPr>
      <w:r w:rsidRPr="00F7514B">
        <w:rPr>
          <w:sz w:val="22"/>
          <w:szCs w:val="22"/>
        </w:rPr>
        <w:t>zmniejszenia bądź cofnięcia Zamawiającemu przyznanego dofinansowania ze środków Narodowego Funduszu Ochrony Środowiska i Gospodarki Wodnej, na realizację przedmiotowej umowy, jak również rozwiązania umów o dofinansowanie, ich wygaśnięcia, stwierdzenia nieważności, odstąpienia od umów lub podjęcia jakichkolwiek innych czynności, których skutkiem będzie brak finansowania zamówienia,</w:t>
      </w:r>
    </w:p>
    <w:p w14:paraId="73068B3D" w14:textId="77777777" w:rsidR="00890F4D" w:rsidRDefault="00000000">
      <w:pPr>
        <w:widowControl w:val="0"/>
        <w:numPr>
          <w:ilvl w:val="0"/>
          <w:numId w:val="24"/>
        </w:numPr>
        <w:spacing w:before="120" w:after="120"/>
        <w:ind w:left="426" w:hanging="284"/>
        <w:jc w:val="both"/>
        <w:rPr>
          <w:rFonts w:eastAsia="Andale Sans UI"/>
          <w:kern w:val="2"/>
          <w:sz w:val="22"/>
          <w:szCs w:val="22"/>
        </w:rPr>
      </w:pPr>
      <w:r>
        <w:rPr>
          <w:rFonts w:eastAsia="Andale Sans UI"/>
          <w:kern w:val="2"/>
          <w:sz w:val="22"/>
          <w:szCs w:val="22"/>
        </w:rPr>
        <w:t xml:space="preserve"> Jeśli przepis ustawy nie stanowi inaczej, uprawnienie do odstąpienia od Umowy Strona uprawniona może wykonać w ciągu 30 dni kalendarzowych od dnia wystąpienia zdarzenia uprawniającego do złożenia oświadczenia o odstąpieniu od Umowy.</w:t>
      </w:r>
    </w:p>
    <w:p w14:paraId="5D18A29D" w14:textId="06020D2E" w:rsidR="00890F4D" w:rsidRDefault="00000000">
      <w:pPr>
        <w:widowControl w:val="0"/>
        <w:numPr>
          <w:ilvl w:val="0"/>
          <w:numId w:val="24"/>
        </w:numPr>
        <w:spacing w:before="120" w:after="120"/>
        <w:ind w:left="426" w:hanging="284"/>
        <w:jc w:val="both"/>
        <w:rPr>
          <w:rFonts w:eastAsia="Andale Sans UI"/>
          <w:kern w:val="2"/>
          <w:sz w:val="22"/>
          <w:szCs w:val="22"/>
        </w:rPr>
      </w:pPr>
      <w:r>
        <w:rPr>
          <w:rFonts w:eastAsia="Andale Sans UI"/>
          <w:kern w:val="2"/>
          <w:sz w:val="22"/>
          <w:szCs w:val="22"/>
        </w:rPr>
        <w:t xml:space="preserve"> 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w:t>
      </w:r>
      <w:r w:rsidR="00F7514B">
        <w:rPr>
          <w:rFonts w:eastAsia="Andale Sans UI"/>
          <w:kern w:val="2"/>
          <w:sz w:val="22"/>
          <w:szCs w:val="22"/>
        </w:rPr>
        <w:t>5</w:t>
      </w:r>
      <w:r>
        <w:rPr>
          <w:rFonts w:eastAsia="Andale Sans UI"/>
          <w:kern w:val="2"/>
          <w:sz w:val="22"/>
          <w:szCs w:val="22"/>
        </w:rPr>
        <w:t xml:space="preserve"> Umowy. </w:t>
      </w:r>
    </w:p>
    <w:p w14:paraId="152339D4" w14:textId="77777777" w:rsidR="00890F4D" w:rsidRDefault="00000000">
      <w:pPr>
        <w:widowControl w:val="0"/>
        <w:numPr>
          <w:ilvl w:val="0"/>
          <w:numId w:val="24"/>
        </w:numPr>
        <w:spacing w:before="120" w:after="120"/>
        <w:ind w:left="426" w:hanging="284"/>
        <w:jc w:val="both"/>
        <w:rPr>
          <w:rFonts w:eastAsia="Andale Sans UI"/>
          <w:kern w:val="2"/>
          <w:sz w:val="22"/>
          <w:szCs w:val="22"/>
        </w:rPr>
      </w:pPr>
      <w:r>
        <w:rPr>
          <w:rFonts w:eastAsia="Andale Sans UI"/>
          <w:kern w:val="2"/>
          <w:sz w:val="22"/>
          <w:szCs w:val="22"/>
        </w:rPr>
        <w:t xml:space="preserve"> Odstąpienie od Umowy wymaga zachowania formy pisemnej pod rygorem nieważności.</w:t>
      </w:r>
    </w:p>
    <w:p w14:paraId="036E36DD" w14:textId="77777777" w:rsidR="00890F4D" w:rsidRDefault="00000000">
      <w:pPr>
        <w:widowControl w:val="0"/>
        <w:numPr>
          <w:ilvl w:val="0"/>
          <w:numId w:val="24"/>
        </w:numPr>
        <w:spacing w:before="120" w:after="120"/>
        <w:ind w:left="426" w:hanging="284"/>
        <w:jc w:val="both"/>
        <w:rPr>
          <w:rFonts w:eastAsia="Andale Sans UI"/>
          <w:kern w:val="2"/>
          <w:sz w:val="22"/>
          <w:szCs w:val="22"/>
        </w:rPr>
      </w:pPr>
      <w:r>
        <w:rPr>
          <w:rFonts w:eastAsia="Andale Sans UI"/>
          <w:kern w:val="2"/>
          <w:sz w:val="22"/>
          <w:szCs w:val="22"/>
        </w:rPr>
        <w:t xml:space="preserve"> 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Pr>
          <w:bCs/>
          <w:sz w:val="22"/>
          <w:szCs w:val="22"/>
        </w:rPr>
        <w:t xml:space="preserve">14 </w:t>
      </w:r>
      <w:r>
        <w:rPr>
          <w:rFonts w:eastAsia="Andale Sans UI"/>
          <w:kern w:val="2"/>
          <w:sz w:val="22"/>
          <w:szCs w:val="22"/>
        </w:rPr>
        <w:t xml:space="preserve">dni kalendarzowych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363B5C48" w14:textId="67867B83" w:rsidR="00890F4D" w:rsidRDefault="00000000">
      <w:pPr>
        <w:widowControl w:val="0"/>
        <w:numPr>
          <w:ilvl w:val="0"/>
          <w:numId w:val="24"/>
        </w:numPr>
        <w:spacing w:before="120" w:after="120"/>
        <w:ind w:left="426" w:hanging="284"/>
        <w:jc w:val="both"/>
        <w:rPr>
          <w:b/>
          <w:sz w:val="22"/>
          <w:szCs w:val="22"/>
        </w:rPr>
      </w:pPr>
      <w:r>
        <w:rPr>
          <w:sz w:val="22"/>
          <w:szCs w:val="22"/>
        </w:rPr>
        <w:lastRenderedPageBreak/>
        <w:t xml:space="preserve"> Niezależnie od możliwości odstąpienia od Umowy przez Zamawiającego na podstawie ust. 1 lub 2 Umowy oraz innych postanowień Umowy, Zamawiający może od Umowy odstąpić w sytuacji nie otrzymania dofinansowania środków publicznych, cofnięcia finansowania lub jakiejkolwiek innej </w:t>
      </w:r>
      <w:r w:rsidR="001B1FB4">
        <w:rPr>
          <w:sz w:val="22"/>
          <w:szCs w:val="22"/>
        </w:rPr>
        <w:t>czynności,</w:t>
      </w:r>
      <w:r>
        <w:rPr>
          <w:sz w:val="22"/>
          <w:szCs w:val="22"/>
        </w:rPr>
        <w:t xml:space="preserve"> której skutkiem jest odmowa finansowania na realizację niniejszej umowy</w:t>
      </w:r>
    </w:p>
    <w:p w14:paraId="1E4FFF24" w14:textId="77777777" w:rsidR="00890F4D" w:rsidRDefault="00000000">
      <w:pPr>
        <w:widowControl w:val="0"/>
        <w:numPr>
          <w:ilvl w:val="0"/>
          <w:numId w:val="24"/>
        </w:numPr>
        <w:spacing w:before="120" w:after="120"/>
        <w:ind w:left="426" w:hanging="284"/>
        <w:jc w:val="both"/>
        <w:rPr>
          <w:b/>
          <w:sz w:val="22"/>
          <w:szCs w:val="22"/>
        </w:rPr>
      </w:pPr>
      <w:r>
        <w:rPr>
          <w:rFonts w:eastAsia="Andale Sans UI"/>
          <w:kern w:val="2"/>
          <w:sz w:val="22"/>
          <w:szCs w:val="22"/>
        </w:rPr>
        <w:t xml:space="preserve"> Wykonawca udziela rękojmi i Gwarancji jakości w zakresie określonym w Umowie na część zobowiązania wykonaną przed odstąpieniem od Umowy.</w:t>
      </w:r>
    </w:p>
    <w:p w14:paraId="7DFBB867" w14:textId="4EC2BCF0" w:rsidR="00890F4D" w:rsidRDefault="00000000">
      <w:pPr>
        <w:spacing w:before="120" w:after="120"/>
        <w:jc w:val="center"/>
        <w:rPr>
          <w:b/>
          <w:sz w:val="22"/>
          <w:szCs w:val="22"/>
        </w:rPr>
      </w:pPr>
      <w:r>
        <w:rPr>
          <w:b/>
          <w:sz w:val="22"/>
          <w:szCs w:val="22"/>
        </w:rPr>
        <w:t>§</w:t>
      </w:r>
      <w:r w:rsidR="00D5309D">
        <w:rPr>
          <w:b/>
          <w:sz w:val="22"/>
          <w:szCs w:val="22"/>
        </w:rPr>
        <w:t>20</w:t>
      </w:r>
    </w:p>
    <w:p w14:paraId="3CDE4DB1" w14:textId="77777777" w:rsidR="00890F4D" w:rsidRDefault="00000000">
      <w:pPr>
        <w:pStyle w:val="Akapitzlist"/>
        <w:spacing w:before="120" w:after="120"/>
        <w:ind w:left="0"/>
        <w:jc w:val="center"/>
        <w:rPr>
          <w:b/>
          <w:sz w:val="22"/>
          <w:szCs w:val="22"/>
        </w:rPr>
      </w:pPr>
      <w:r>
        <w:rPr>
          <w:b/>
          <w:sz w:val="22"/>
          <w:szCs w:val="22"/>
        </w:rPr>
        <w:t>PRZENIESIENIE PRAW I OBOWIĄZKÓW</w:t>
      </w:r>
    </w:p>
    <w:p w14:paraId="375745F6" w14:textId="77777777" w:rsidR="00890F4D" w:rsidRDefault="00000000">
      <w:pPr>
        <w:pStyle w:val="Akapitzlist"/>
        <w:numPr>
          <w:ilvl w:val="0"/>
          <w:numId w:val="55"/>
        </w:numPr>
        <w:spacing w:before="120" w:after="120"/>
        <w:ind w:left="426" w:hanging="284"/>
        <w:contextualSpacing w:val="0"/>
        <w:jc w:val="both"/>
        <w:rPr>
          <w:sz w:val="22"/>
          <w:szCs w:val="22"/>
        </w:rPr>
      </w:pPr>
      <w:r>
        <w:rPr>
          <w:sz w:val="22"/>
          <w:szCs w:val="22"/>
        </w:rPr>
        <w:t>Przeniesienie wynikających z Umowy wierzytelności Wykonawcy wobec Zamawiającego, wymaga uprzedniej, pisemnej zgody Zamawiającego, pod rygorem nieważności.</w:t>
      </w:r>
    </w:p>
    <w:p w14:paraId="2A23ACDC" w14:textId="77777777" w:rsidR="00890F4D" w:rsidRDefault="00000000">
      <w:pPr>
        <w:numPr>
          <w:ilvl w:val="0"/>
          <w:numId w:val="26"/>
        </w:numPr>
        <w:spacing w:before="120" w:after="120"/>
        <w:ind w:left="426" w:hanging="284"/>
        <w:jc w:val="both"/>
        <w:rPr>
          <w:sz w:val="22"/>
          <w:szCs w:val="22"/>
        </w:rPr>
      </w:pPr>
      <w:r>
        <w:rPr>
          <w:sz w:val="22"/>
          <w:szCs w:val="22"/>
        </w:rPr>
        <w:t>Przeniesienie obowiązków Wykonawcy wynikających z Umowy wymaga uprzedniej, pisemnej zgody Zamawiającego, pod rygorem nieważności.</w:t>
      </w:r>
      <w:r>
        <w:rPr>
          <w:sz w:val="22"/>
          <w:szCs w:val="22"/>
          <w:vertAlign w:val="superscript"/>
        </w:rPr>
        <w:t xml:space="preserve"> </w:t>
      </w:r>
    </w:p>
    <w:p w14:paraId="35AB3A21" w14:textId="77777777" w:rsidR="00890F4D" w:rsidRDefault="00000000">
      <w:pPr>
        <w:pStyle w:val="Akapitzlist"/>
        <w:numPr>
          <w:ilvl w:val="0"/>
          <w:numId w:val="26"/>
        </w:numPr>
        <w:spacing w:before="120" w:after="120"/>
        <w:ind w:left="426" w:hanging="284"/>
        <w:contextualSpacing w:val="0"/>
        <w:jc w:val="both"/>
        <w:rPr>
          <w:sz w:val="22"/>
          <w:szCs w:val="22"/>
        </w:rPr>
      </w:pPr>
      <w:r>
        <w:rPr>
          <w:sz w:val="22"/>
          <w:szCs w:val="22"/>
        </w:rPr>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04E1E566" w14:textId="01581956" w:rsidR="00890F4D" w:rsidRDefault="00000000">
      <w:pPr>
        <w:spacing w:before="120" w:after="120"/>
        <w:jc w:val="center"/>
        <w:rPr>
          <w:b/>
          <w:sz w:val="22"/>
          <w:szCs w:val="22"/>
        </w:rPr>
      </w:pPr>
      <w:r>
        <w:rPr>
          <w:b/>
          <w:sz w:val="22"/>
          <w:szCs w:val="22"/>
        </w:rPr>
        <w:t>§2</w:t>
      </w:r>
      <w:r w:rsidR="00D5309D">
        <w:rPr>
          <w:b/>
          <w:sz w:val="22"/>
          <w:szCs w:val="22"/>
        </w:rPr>
        <w:t>1</w:t>
      </w:r>
    </w:p>
    <w:p w14:paraId="692A32A0" w14:textId="77777777" w:rsidR="00890F4D" w:rsidRDefault="00000000">
      <w:pPr>
        <w:pStyle w:val="Akapitzlist"/>
        <w:spacing w:before="120" w:after="120"/>
        <w:ind w:left="0"/>
        <w:jc w:val="center"/>
        <w:rPr>
          <w:b/>
          <w:sz w:val="22"/>
          <w:szCs w:val="22"/>
        </w:rPr>
      </w:pPr>
      <w:r>
        <w:rPr>
          <w:b/>
          <w:sz w:val="22"/>
          <w:szCs w:val="22"/>
        </w:rPr>
        <w:t>OBOWIĄZKI INFORMACYJNE</w:t>
      </w:r>
    </w:p>
    <w:p w14:paraId="12E50349" w14:textId="77777777" w:rsidR="00890F4D" w:rsidRDefault="00000000">
      <w:pPr>
        <w:pStyle w:val="Akapitzlist"/>
        <w:numPr>
          <w:ilvl w:val="0"/>
          <w:numId w:val="56"/>
        </w:numPr>
        <w:spacing w:before="120" w:after="120"/>
        <w:ind w:left="284" w:hanging="284"/>
        <w:contextualSpacing w:val="0"/>
        <w:jc w:val="both"/>
        <w:rPr>
          <w:b/>
          <w:sz w:val="22"/>
          <w:szCs w:val="22"/>
        </w:rPr>
      </w:pPr>
      <w:r>
        <w:rPr>
          <w:sz w:val="22"/>
          <w:szCs w:val="22"/>
        </w:rPr>
        <w:t>Strony obowiązane są informować się na bieżąco o wszelkich sytuacjach prawnych i faktycznych mogących mieć wpływ na realizację niniejszej umowy.</w:t>
      </w:r>
    </w:p>
    <w:p w14:paraId="76BBD538" w14:textId="1AC08406" w:rsidR="00890F4D" w:rsidRDefault="00000000">
      <w:pPr>
        <w:spacing w:before="120" w:after="120"/>
        <w:jc w:val="center"/>
        <w:rPr>
          <w:b/>
          <w:sz w:val="22"/>
          <w:szCs w:val="22"/>
        </w:rPr>
      </w:pPr>
      <w:r>
        <w:rPr>
          <w:b/>
          <w:sz w:val="22"/>
          <w:szCs w:val="22"/>
        </w:rPr>
        <w:t>§2</w:t>
      </w:r>
      <w:r w:rsidR="00D5309D">
        <w:rPr>
          <w:b/>
          <w:sz w:val="22"/>
          <w:szCs w:val="22"/>
        </w:rPr>
        <w:t>2</w:t>
      </w:r>
    </w:p>
    <w:p w14:paraId="1EEFAD0C" w14:textId="77777777" w:rsidR="00890F4D" w:rsidRDefault="00000000">
      <w:pPr>
        <w:spacing w:before="120" w:after="120"/>
        <w:jc w:val="center"/>
        <w:rPr>
          <w:b/>
          <w:sz w:val="22"/>
          <w:szCs w:val="22"/>
        </w:rPr>
      </w:pPr>
      <w:r>
        <w:rPr>
          <w:b/>
          <w:sz w:val="22"/>
          <w:szCs w:val="22"/>
        </w:rPr>
        <w:t>PRZEDSTAWICIELE</w:t>
      </w:r>
    </w:p>
    <w:p w14:paraId="6BCE67D2" w14:textId="77777777" w:rsidR="00890F4D" w:rsidRDefault="00000000">
      <w:pPr>
        <w:pStyle w:val="Akapitzlist"/>
        <w:numPr>
          <w:ilvl w:val="3"/>
          <w:numId w:val="23"/>
        </w:numPr>
        <w:spacing w:before="120" w:after="120"/>
        <w:ind w:left="426" w:hanging="284"/>
        <w:contextualSpacing w:val="0"/>
        <w:jc w:val="both"/>
        <w:rPr>
          <w:sz w:val="22"/>
          <w:szCs w:val="22"/>
        </w:rPr>
      </w:pPr>
      <w:r>
        <w:rPr>
          <w:sz w:val="22"/>
          <w:szCs w:val="22"/>
        </w:rPr>
        <w:t>Strony ustanawiają następujących przedstawicieli do współpracy w ramach realizacji Umowy</w:t>
      </w:r>
    </w:p>
    <w:p w14:paraId="6871C18C" w14:textId="77777777" w:rsidR="00890F4D" w:rsidRPr="00D5309D" w:rsidRDefault="00000000">
      <w:pPr>
        <w:pStyle w:val="Akapitzlist"/>
        <w:numPr>
          <w:ilvl w:val="0"/>
          <w:numId w:val="57"/>
        </w:numPr>
        <w:tabs>
          <w:tab w:val="left" w:pos="284"/>
        </w:tabs>
        <w:spacing w:before="120" w:after="120"/>
        <w:ind w:left="851"/>
        <w:contextualSpacing w:val="0"/>
        <w:jc w:val="both"/>
        <w:rPr>
          <w:rFonts w:eastAsia="Calibri"/>
          <w:sz w:val="22"/>
          <w:szCs w:val="22"/>
        </w:rPr>
      </w:pPr>
      <w:r w:rsidRPr="00D5309D">
        <w:rPr>
          <w:rFonts w:eastAsia="Calibri"/>
          <w:sz w:val="22"/>
          <w:szCs w:val="22"/>
        </w:rPr>
        <w:t>ze strony Zamawiającego:</w:t>
      </w:r>
    </w:p>
    <w:p w14:paraId="6F1B052D" w14:textId="77777777" w:rsidR="00890F4D" w:rsidRPr="00D5309D" w:rsidRDefault="00000000">
      <w:pPr>
        <w:numPr>
          <w:ilvl w:val="1"/>
          <w:numId w:val="27"/>
        </w:numPr>
        <w:spacing w:before="120" w:after="120"/>
        <w:ind w:left="1134" w:firstLine="0"/>
        <w:jc w:val="both"/>
        <w:rPr>
          <w:rFonts w:eastAsia="Calibri"/>
          <w:sz w:val="22"/>
          <w:szCs w:val="22"/>
          <w:lang w:val="sv-SE"/>
        </w:rPr>
      </w:pPr>
      <w:r w:rsidRPr="00D5309D">
        <w:rPr>
          <w:rFonts w:eastAsia="Calibri"/>
          <w:sz w:val="22"/>
          <w:szCs w:val="22"/>
          <w:lang w:val="sv-SE"/>
        </w:rPr>
        <w:t>[...........................], tel. [............................] e-mail [.........................],</w:t>
      </w:r>
    </w:p>
    <w:p w14:paraId="7AA29012" w14:textId="77777777" w:rsidR="00890F4D" w:rsidRPr="00D5309D" w:rsidRDefault="00000000">
      <w:pPr>
        <w:numPr>
          <w:ilvl w:val="1"/>
          <w:numId w:val="27"/>
        </w:numPr>
        <w:spacing w:before="120" w:after="120"/>
        <w:ind w:left="1134" w:firstLine="0"/>
        <w:rPr>
          <w:rFonts w:eastAsia="Calibri"/>
          <w:sz w:val="22"/>
          <w:szCs w:val="22"/>
          <w:lang w:val="sv-SE"/>
        </w:rPr>
      </w:pPr>
      <w:r w:rsidRPr="00D5309D">
        <w:rPr>
          <w:rFonts w:eastAsia="Calibri"/>
          <w:sz w:val="22"/>
          <w:szCs w:val="22"/>
          <w:lang w:val="sv-SE"/>
        </w:rPr>
        <w:t>[..........................], tel. [.............................], e-mail [........................].</w:t>
      </w:r>
    </w:p>
    <w:p w14:paraId="497E0524" w14:textId="77777777" w:rsidR="00890F4D" w:rsidRPr="00D5309D" w:rsidRDefault="00000000">
      <w:pPr>
        <w:pStyle w:val="Akapitzlist"/>
        <w:numPr>
          <w:ilvl w:val="0"/>
          <w:numId w:val="58"/>
        </w:numPr>
        <w:spacing w:before="120" w:after="120"/>
        <w:ind w:left="851"/>
        <w:contextualSpacing w:val="0"/>
        <w:jc w:val="both"/>
        <w:rPr>
          <w:rFonts w:eastAsia="Calibri"/>
          <w:sz w:val="22"/>
          <w:szCs w:val="22"/>
        </w:rPr>
      </w:pPr>
      <w:r w:rsidRPr="00D5309D">
        <w:rPr>
          <w:rFonts w:eastAsia="Calibri"/>
          <w:sz w:val="22"/>
          <w:szCs w:val="22"/>
        </w:rPr>
        <w:t xml:space="preserve">ze strony Wykonawcy: </w:t>
      </w:r>
    </w:p>
    <w:p w14:paraId="029800A3" w14:textId="77777777" w:rsidR="00890F4D" w:rsidRPr="00D5309D" w:rsidRDefault="00000000">
      <w:pPr>
        <w:numPr>
          <w:ilvl w:val="1"/>
          <w:numId w:val="27"/>
        </w:numPr>
        <w:spacing w:before="120" w:after="120"/>
        <w:ind w:left="1134" w:firstLine="0"/>
        <w:rPr>
          <w:rFonts w:eastAsia="Calibri"/>
          <w:sz w:val="22"/>
          <w:szCs w:val="22"/>
          <w:lang w:val="sv-SE"/>
        </w:rPr>
      </w:pPr>
      <w:r w:rsidRPr="00D5309D">
        <w:rPr>
          <w:rFonts w:eastAsia="Calibri"/>
          <w:sz w:val="22"/>
          <w:szCs w:val="22"/>
          <w:lang w:val="sv-SE"/>
        </w:rPr>
        <w:t>[...........................], tel. [...........................], e-mail [........................],</w:t>
      </w:r>
    </w:p>
    <w:p w14:paraId="1C5D166E" w14:textId="77777777" w:rsidR="00890F4D" w:rsidRPr="00D5309D" w:rsidRDefault="00000000">
      <w:pPr>
        <w:numPr>
          <w:ilvl w:val="1"/>
          <w:numId w:val="27"/>
        </w:numPr>
        <w:spacing w:before="120" w:after="120"/>
        <w:ind w:left="1134" w:firstLine="0"/>
        <w:jc w:val="both"/>
        <w:rPr>
          <w:rFonts w:eastAsia="Calibri"/>
          <w:sz w:val="22"/>
          <w:szCs w:val="22"/>
          <w:lang w:val="sv-SE"/>
        </w:rPr>
      </w:pPr>
      <w:r w:rsidRPr="00D5309D">
        <w:rPr>
          <w:rFonts w:eastAsia="Calibri"/>
          <w:sz w:val="22"/>
          <w:szCs w:val="22"/>
          <w:lang w:val="sv-SE"/>
        </w:rPr>
        <w:t>[...........................], tel. [...........................], e-mail [........................].</w:t>
      </w:r>
    </w:p>
    <w:p w14:paraId="3A3229B1" w14:textId="77777777" w:rsidR="00890F4D" w:rsidRDefault="00000000">
      <w:pPr>
        <w:numPr>
          <w:ilvl w:val="0"/>
          <w:numId w:val="59"/>
        </w:numPr>
        <w:spacing w:before="120" w:after="120"/>
        <w:ind w:left="426"/>
        <w:jc w:val="both"/>
        <w:rPr>
          <w:sz w:val="22"/>
          <w:szCs w:val="22"/>
        </w:rPr>
      </w:pPr>
      <w:r>
        <w:rPr>
          <w:sz w:val="22"/>
          <w:szCs w:val="22"/>
        </w:rPr>
        <w:t xml:space="preserve">Przedstawiciel Zamawiającego jest uprawniony do kontaktów roboczych i uzgodnień, podpisywania protokołów, wykonywania kontroli oraz innych czynności niezbędnych do prawidłowej realizacji Przedmiotu Umowy. </w:t>
      </w:r>
    </w:p>
    <w:p w14:paraId="317650D4" w14:textId="77777777" w:rsidR="00890F4D" w:rsidRDefault="00000000">
      <w:pPr>
        <w:numPr>
          <w:ilvl w:val="0"/>
          <w:numId w:val="28"/>
        </w:numPr>
        <w:spacing w:before="120" w:after="120"/>
        <w:ind w:left="426"/>
        <w:jc w:val="both"/>
        <w:rPr>
          <w:sz w:val="22"/>
          <w:szCs w:val="22"/>
        </w:rPr>
      </w:pPr>
      <w:r>
        <w:rPr>
          <w:sz w:val="22"/>
          <w:szCs w:val="22"/>
        </w:rPr>
        <w:t>Przedstawiciel Wykonawcy jest uprawniony do składania i przyjmowania wiążących Wykonawcę oświadczeń woli i wiedzy.</w:t>
      </w:r>
    </w:p>
    <w:p w14:paraId="2307B394" w14:textId="58EBCE3C" w:rsidR="00890F4D" w:rsidRDefault="00000000">
      <w:pPr>
        <w:spacing w:before="120" w:after="120"/>
        <w:jc w:val="center"/>
        <w:rPr>
          <w:b/>
          <w:sz w:val="22"/>
          <w:szCs w:val="22"/>
        </w:rPr>
      </w:pPr>
      <w:r>
        <w:rPr>
          <w:b/>
          <w:sz w:val="22"/>
          <w:szCs w:val="22"/>
        </w:rPr>
        <w:t>§2</w:t>
      </w:r>
      <w:r w:rsidR="00D5309D">
        <w:rPr>
          <w:b/>
          <w:sz w:val="22"/>
          <w:szCs w:val="22"/>
        </w:rPr>
        <w:t>3</w:t>
      </w:r>
    </w:p>
    <w:p w14:paraId="7980F114" w14:textId="77777777" w:rsidR="00890F4D" w:rsidRDefault="00000000">
      <w:pPr>
        <w:pStyle w:val="Akapitzlist"/>
        <w:spacing w:before="120" w:after="120"/>
        <w:ind w:left="0"/>
        <w:jc w:val="center"/>
        <w:rPr>
          <w:b/>
          <w:sz w:val="22"/>
          <w:szCs w:val="22"/>
        </w:rPr>
      </w:pPr>
      <w:r>
        <w:rPr>
          <w:b/>
          <w:sz w:val="22"/>
          <w:szCs w:val="22"/>
        </w:rPr>
        <w:t>ZMIANA POSTANOWIEŃ UMOWY</w:t>
      </w:r>
    </w:p>
    <w:p w14:paraId="62AD94EF" w14:textId="77777777" w:rsidR="00890F4D" w:rsidRDefault="00000000">
      <w:pPr>
        <w:pStyle w:val="Akapitzlist"/>
        <w:numPr>
          <w:ilvl w:val="0"/>
          <w:numId w:val="60"/>
        </w:numPr>
        <w:spacing w:before="120" w:after="120"/>
        <w:jc w:val="both"/>
        <w:rPr>
          <w:sz w:val="22"/>
          <w:szCs w:val="22"/>
        </w:rPr>
      </w:pPr>
      <w:r>
        <w:rPr>
          <w:sz w:val="22"/>
          <w:szCs w:val="22"/>
        </w:rPr>
        <w:t>Zmiany Umowy wymagają, pod rygorem nieważności, formy pisemnej.</w:t>
      </w:r>
    </w:p>
    <w:p w14:paraId="38377AA7" w14:textId="77777777" w:rsidR="00890F4D" w:rsidRDefault="00000000">
      <w:pPr>
        <w:pStyle w:val="Akapitzlist"/>
        <w:numPr>
          <w:ilvl w:val="0"/>
          <w:numId w:val="29"/>
        </w:numPr>
        <w:spacing w:before="120" w:after="120" w:line="276" w:lineRule="auto"/>
        <w:jc w:val="both"/>
        <w:rPr>
          <w:sz w:val="22"/>
          <w:szCs w:val="22"/>
        </w:rPr>
      </w:pPr>
      <w:r>
        <w:rPr>
          <w:sz w:val="22"/>
          <w:szCs w:val="22"/>
        </w:rPr>
        <w:t xml:space="preserve">Zamawiający, przewiduje możliwość dokonania zmiany postanowień umowy, w następujących zakresach: </w:t>
      </w:r>
    </w:p>
    <w:p w14:paraId="43692CBD" w14:textId="77777777" w:rsidR="00890F4D" w:rsidRDefault="00000000">
      <w:pPr>
        <w:pStyle w:val="Akapitzlist"/>
        <w:spacing w:before="120" w:after="120" w:line="276" w:lineRule="auto"/>
        <w:ind w:left="360" w:hanging="218"/>
        <w:jc w:val="both"/>
        <w:rPr>
          <w:sz w:val="22"/>
          <w:szCs w:val="22"/>
        </w:rPr>
      </w:pPr>
      <w:r>
        <w:rPr>
          <w:sz w:val="22"/>
          <w:szCs w:val="22"/>
        </w:rPr>
        <w:t>1)</w:t>
      </w:r>
      <w:r>
        <w:rPr>
          <w:sz w:val="22"/>
          <w:szCs w:val="22"/>
        </w:rPr>
        <w:tab/>
        <w:t>zmian terminu realizacji umowy w następstwie:</w:t>
      </w:r>
    </w:p>
    <w:p w14:paraId="7B87555C" w14:textId="77777777" w:rsidR="00890F4D" w:rsidRDefault="00000000">
      <w:pPr>
        <w:pStyle w:val="Akapitzlist"/>
        <w:spacing w:before="120" w:after="120" w:line="276" w:lineRule="auto"/>
        <w:ind w:left="360"/>
        <w:jc w:val="both"/>
        <w:rPr>
          <w:sz w:val="22"/>
          <w:szCs w:val="22"/>
        </w:rPr>
      </w:pPr>
      <w:r>
        <w:rPr>
          <w:sz w:val="22"/>
          <w:szCs w:val="22"/>
        </w:rPr>
        <w:t>a)</w:t>
      </w:r>
      <w:r>
        <w:rPr>
          <w:sz w:val="22"/>
          <w:szCs w:val="22"/>
        </w:rPr>
        <w:tab/>
        <w:t xml:space="preserve">siły wyższej rozumianej jako wystąpienie zdarzenia nadzwyczajnego, zewnętrznego, niemożliwego </w:t>
      </w:r>
    </w:p>
    <w:p w14:paraId="11E2A888" w14:textId="77777777" w:rsidR="00890F4D" w:rsidRDefault="00000000">
      <w:pPr>
        <w:pStyle w:val="Akapitzlist"/>
        <w:spacing w:before="120" w:after="120" w:line="276" w:lineRule="auto"/>
        <w:ind w:left="360"/>
        <w:jc w:val="both"/>
        <w:rPr>
          <w:sz w:val="22"/>
          <w:szCs w:val="22"/>
        </w:rPr>
      </w:pPr>
      <w:r>
        <w:rPr>
          <w:sz w:val="22"/>
          <w:szCs w:val="22"/>
        </w:rPr>
        <w:t xml:space="preserve">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w:t>
      </w:r>
      <w:r>
        <w:rPr>
          <w:sz w:val="22"/>
          <w:szCs w:val="22"/>
        </w:rPr>
        <w:lastRenderedPageBreak/>
        <w:t>(pod pojęciem siły wyższej rozumie się w szczególności zdarzenia i okoliczności takie jak: klęska żywiołowa, działania wojenne, rebelie, wojna cybernetyczna, cyberatak, terroryzm, rewolucja, powstanie, inwazja, bunt, zamieszki, strajk spowodowany przez inne osoby - nie związane z realizacją inwestycji),</w:t>
      </w:r>
    </w:p>
    <w:p w14:paraId="3F68117E" w14:textId="77777777" w:rsidR="00890F4D" w:rsidRDefault="00000000">
      <w:pPr>
        <w:pStyle w:val="Akapitzlist"/>
        <w:spacing w:before="120" w:after="120" w:line="276" w:lineRule="auto"/>
        <w:ind w:left="360"/>
        <w:jc w:val="both"/>
        <w:rPr>
          <w:sz w:val="22"/>
          <w:szCs w:val="22"/>
        </w:rPr>
      </w:pPr>
      <w:r>
        <w:rPr>
          <w:sz w:val="22"/>
          <w:szCs w:val="22"/>
        </w:rPr>
        <w:t>b)</w:t>
      </w:r>
      <w:r>
        <w:rPr>
          <w:sz w:val="22"/>
          <w:szCs w:val="22"/>
        </w:rPr>
        <w:tab/>
        <w:t>konieczności wykonania zamówień nieobjętych umową, których wykonanie stało się konieczne na skutek sytuacji zaistniałej, po złożeniu ofert w niniejszym postępowaniu, a wykonanie umowy będzie uzależnione od uprzedniego wykonania tych zamówień,</w:t>
      </w:r>
    </w:p>
    <w:p w14:paraId="1673EF6F" w14:textId="4FB3DECF" w:rsidR="00890F4D" w:rsidRDefault="00000000">
      <w:pPr>
        <w:pStyle w:val="Akapitzlist"/>
        <w:spacing w:before="120" w:after="120" w:line="276" w:lineRule="auto"/>
        <w:ind w:left="360" w:hanging="218"/>
        <w:jc w:val="both"/>
        <w:rPr>
          <w:sz w:val="22"/>
          <w:szCs w:val="22"/>
        </w:rPr>
      </w:pPr>
      <w:r>
        <w:rPr>
          <w:sz w:val="22"/>
          <w:szCs w:val="22"/>
        </w:rPr>
        <w:t>2)</w:t>
      </w:r>
      <w:r>
        <w:rPr>
          <w:sz w:val="22"/>
          <w:szCs w:val="22"/>
        </w:rPr>
        <w:tab/>
        <w:t xml:space="preserve">zmiany wynagrodzenia </w:t>
      </w:r>
      <w:r w:rsidR="00841FE6">
        <w:rPr>
          <w:sz w:val="22"/>
          <w:szCs w:val="22"/>
        </w:rPr>
        <w:t xml:space="preserve">na skutek w szczególności: </w:t>
      </w:r>
      <w:r w:rsidR="00841FE6" w:rsidRPr="00E34E75">
        <w:rPr>
          <w:sz w:val="24"/>
          <w:szCs w:val="24"/>
        </w:rPr>
        <w:t>pojawieni</w:t>
      </w:r>
      <w:r w:rsidR="00841FE6">
        <w:rPr>
          <w:sz w:val="24"/>
          <w:szCs w:val="24"/>
        </w:rPr>
        <w:t>a</w:t>
      </w:r>
      <w:r w:rsidR="00841FE6" w:rsidRPr="00E34E75">
        <w:rPr>
          <w:sz w:val="24"/>
          <w:szCs w:val="24"/>
        </w:rPr>
        <w:t xml:space="preserve"> się nowszej technologii wykonania zaprojektowanych robót budowlanych stanowiących przedmiot Umowy</w:t>
      </w:r>
    </w:p>
    <w:p w14:paraId="78B534EF" w14:textId="77777777" w:rsidR="00890F4D" w:rsidRDefault="00000000">
      <w:pPr>
        <w:pStyle w:val="Akapitzlist"/>
        <w:spacing w:before="120" w:after="120" w:line="276" w:lineRule="auto"/>
        <w:ind w:left="360" w:hanging="218"/>
        <w:jc w:val="both"/>
        <w:rPr>
          <w:sz w:val="22"/>
          <w:szCs w:val="22"/>
        </w:rPr>
      </w:pPr>
      <w:r>
        <w:rPr>
          <w:sz w:val="22"/>
          <w:szCs w:val="22"/>
        </w:rPr>
        <w:t>3)</w:t>
      </w:r>
      <w:r>
        <w:rPr>
          <w:sz w:val="22"/>
          <w:szCs w:val="22"/>
        </w:rPr>
        <w:tab/>
        <w:t xml:space="preserve">zmian osób wyznaczonych do realizacji umowy po którejkolwiek ze stron, </w:t>
      </w:r>
    </w:p>
    <w:p w14:paraId="5ABCBD31" w14:textId="77777777" w:rsidR="00890F4D" w:rsidRDefault="00000000">
      <w:pPr>
        <w:pStyle w:val="Akapitzlist"/>
        <w:spacing w:before="120" w:after="120" w:line="276" w:lineRule="auto"/>
        <w:ind w:left="360" w:hanging="218"/>
        <w:jc w:val="both"/>
        <w:rPr>
          <w:sz w:val="22"/>
          <w:szCs w:val="22"/>
        </w:rPr>
      </w:pPr>
      <w:r>
        <w:rPr>
          <w:sz w:val="22"/>
          <w:szCs w:val="22"/>
        </w:rPr>
        <w:t>4)</w:t>
      </w:r>
      <w:r>
        <w:rPr>
          <w:sz w:val="22"/>
          <w:szCs w:val="22"/>
        </w:rPr>
        <w:tab/>
        <w:t xml:space="preserve">rezygnacji z Podwykonawcy, zmiany Podwykonawcy lub wprowadzenia Podwykonawcy w zakresie nie przewidzianym w treści ofert złożonej przez Wykonawcę, </w:t>
      </w:r>
    </w:p>
    <w:p w14:paraId="15B2F11F" w14:textId="77777777" w:rsidR="00890F4D" w:rsidRDefault="00000000">
      <w:pPr>
        <w:pStyle w:val="Akapitzlist"/>
        <w:spacing w:before="120" w:after="120" w:line="276" w:lineRule="auto"/>
        <w:ind w:left="360" w:hanging="218"/>
        <w:jc w:val="both"/>
        <w:rPr>
          <w:sz w:val="22"/>
          <w:szCs w:val="22"/>
        </w:rPr>
      </w:pPr>
      <w:r>
        <w:rPr>
          <w:sz w:val="22"/>
          <w:szCs w:val="22"/>
        </w:rPr>
        <w:t>5)</w:t>
      </w:r>
      <w:r>
        <w:rPr>
          <w:sz w:val="22"/>
          <w:szCs w:val="22"/>
        </w:rPr>
        <w:tab/>
        <w:t>zmian danych związanych z obsługą administracyjno- organizacyjną umowy (danych teleadresowych Wykonawcy, Zamawiającego; danych osób wyznaczonych jako przedstawiciele stron,</w:t>
      </w:r>
    </w:p>
    <w:p w14:paraId="0CD8F075" w14:textId="77777777" w:rsidR="00890F4D" w:rsidRDefault="00000000">
      <w:pPr>
        <w:pStyle w:val="Akapitzlist"/>
        <w:spacing w:before="120" w:after="120" w:line="276" w:lineRule="auto"/>
        <w:ind w:left="360" w:hanging="218"/>
        <w:jc w:val="both"/>
        <w:rPr>
          <w:sz w:val="22"/>
          <w:szCs w:val="22"/>
        </w:rPr>
      </w:pPr>
      <w:r>
        <w:rPr>
          <w:sz w:val="22"/>
          <w:szCs w:val="22"/>
        </w:rPr>
        <w:t>6)</w:t>
      </w:r>
      <w:r>
        <w:rPr>
          <w:sz w:val="22"/>
          <w:szCs w:val="22"/>
        </w:rPr>
        <w:tab/>
        <w:t xml:space="preserve">nastąpi zmiana powszechnie lub miejscowo obowiązujących przepisów prawa w zakresie mającym wpływ </w:t>
      </w:r>
    </w:p>
    <w:p w14:paraId="798D62D6" w14:textId="77777777" w:rsidR="00890F4D" w:rsidRDefault="00000000">
      <w:pPr>
        <w:pStyle w:val="Akapitzlist"/>
        <w:spacing w:before="120" w:after="120" w:line="276" w:lineRule="auto"/>
        <w:ind w:left="360"/>
        <w:jc w:val="both"/>
        <w:rPr>
          <w:sz w:val="22"/>
          <w:szCs w:val="22"/>
        </w:rPr>
      </w:pPr>
      <w:r>
        <w:rPr>
          <w:sz w:val="22"/>
          <w:szCs w:val="22"/>
        </w:rPr>
        <w:t xml:space="preserve">na realizację umowy, </w:t>
      </w:r>
    </w:p>
    <w:p w14:paraId="40159DA2" w14:textId="4B78313E" w:rsidR="00890F4D" w:rsidRDefault="00000000">
      <w:pPr>
        <w:pStyle w:val="Akapitzlist"/>
        <w:spacing w:before="120" w:after="120" w:line="276" w:lineRule="auto"/>
        <w:ind w:left="360" w:hanging="218"/>
        <w:jc w:val="both"/>
        <w:rPr>
          <w:sz w:val="22"/>
          <w:szCs w:val="22"/>
        </w:rPr>
      </w:pPr>
      <w:r>
        <w:rPr>
          <w:sz w:val="22"/>
          <w:szCs w:val="22"/>
        </w:rPr>
        <w:t>7)</w:t>
      </w:r>
      <w:r>
        <w:rPr>
          <w:sz w:val="22"/>
          <w:szCs w:val="22"/>
        </w:rPr>
        <w:tab/>
        <w:t xml:space="preserve">konieczność wprowadzenia zmian będzie następstwem zmian wprowadzonych w umowach pomiędzy Zamawiającym a inną niż Wykonawca stroną </w:t>
      </w:r>
      <w:r w:rsidR="001B1FB4">
        <w:rPr>
          <w:sz w:val="22"/>
          <w:szCs w:val="22"/>
        </w:rPr>
        <w:t>(w</w:t>
      </w:r>
      <w:r>
        <w:rPr>
          <w:sz w:val="22"/>
          <w:szCs w:val="22"/>
        </w:rPr>
        <w:t xml:space="preserve"> szczególności w umowie z Generalnym Wykonawcą – Wykonawcą </w:t>
      </w:r>
      <w:r w:rsidR="001B1FB4">
        <w:rPr>
          <w:sz w:val="22"/>
          <w:szCs w:val="22"/>
        </w:rPr>
        <w:t>Inwestycji)</w:t>
      </w:r>
      <w:r>
        <w:rPr>
          <w:sz w:val="22"/>
          <w:szCs w:val="22"/>
        </w:rPr>
        <w:t>,</w:t>
      </w:r>
    </w:p>
    <w:p w14:paraId="184D2D4A" w14:textId="77777777" w:rsidR="00890F4D" w:rsidRDefault="00000000">
      <w:pPr>
        <w:pStyle w:val="Akapitzlist"/>
        <w:spacing w:before="120" w:after="120" w:line="276" w:lineRule="auto"/>
        <w:ind w:left="360" w:hanging="218"/>
        <w:jc w:val="both"/>
        <w:rPr>
          <w:sz w:val="22"/>
          <w:szCs w:val="22"/>
        </w:rPr>
      </w:pPr>
      <w:r>
        <w:rPr>
          <w:sz w:val="22"/>
          <w:szCs w:val="22"/>
        </w:rPr>
        <w:t>8)</w:t>
      </w:r>
      <w:r>
        <w:rPr>
          <w:sz w:val="22"/>
          <w:szCs w:val="22"/>
        </w:rPr>
        <w:tab/>
        <w:t xml:space="preserve">wynikną rozbieżności lub niejasności w umowie, których nie można usunąć w inny sposób, a zmiana będzie umożliwiać usunięcie rozbieżności i doprecyzowanie umowy zgodnie z jej celem lub w celu jednoznacznej interpretacji jej zapisów przez Wykonawcę i Zamawiającego, </w:t>
      </w:r>
    </w:p>
    <w:p w14:paraId="63CF36C3" w14:textId="6496ABEC" w:rsidR="00890F4D" w:rsidRDefault="00000000">
      <w:pPr>
        <w:pStyle w:val="Akapitzlist"/>
        <w:spacing w:before="120" w:after="120" w:line="276" w:lineRule="auto"/>
        <w:ind w:left="360" w:hanging="218"/>
        <w:jc w:val="both"/>
        <w:rPr>
          <w:sz w:val="22"/>
          <w:szCs w:val="22"/>
        </w:rPr>
      </w:pPr>
      <w:r>
        <w:rPr>
          <w:sz w:val="22"/>
          <w:szCs w:val="22"/>
        </w:rPr>
        <w:t>9)</w:t>
      </w:r>
      <w:r>
        <w:rPr>
          <w:sz w:val="22"/>
          <w:szCs w:val="22"/>
        </w:rPr>
        <w:tab/>
        <w:t>zaistnieją okoliczności, które nie były znane Zamawiającemu w dniu wszczęcia postępowania, a mają znaczący wpływ na realizację zadania</w:t>
      </w:r>
      <w:r w:rsidR="00841FE6">
        <w:rPr>
          <w:sz w:val="22"/>
          <w:szCs w:val="22"/>
        </w:rPr>
        <w:t>,</w:t>
      </w:r>
    </w:p>
    <w:p w14:paraId="4C20DD53" w14:textId="2A1E1C60" w:rsidR="00841FE6" w:rsidRPr="00D5309D" w:rsidRDefault="00841FE6" w:rsidP="00D5309D">
      <w:pPr>
        <w:pStyle w:val="Akapitzlist"/>
        <w:spacing w:before="120" w:after="120"/>
        <w:ind w:left="360" w:hanging="218"/>
        <w:jc w:val="both"/>
        <w:rPr>
          <w:sz w:val="22"/>
          <w:szCs w:val="22"/>
        </w:rPr>
      </w:pPr>
      <w:r>
        <w:rPr>
          <w:sz w:val="22"/>
          <w:szCs w:val="22"/>
        </w:rPr>
        <w:t>10</w:t>
      </w:r>
      <w:r w:rsidRPr="00841FE6">
        <w:rPr>
          <w:sz w:val="22"/>
          <w:szCs w:val="22"/>
        </w:rPr>
        <w:t>)</w:t>
      </w:r>
      <w:r>
        <w:rPr>
          <w:sz w:val="22"/>
          <w:szCs w:val="22"/>
        </w:rPr>
        <w:t xml:space="preserve"> </w:t>
      </w:r>
      <w:r w:rsidRPr="00841FE6">
        <w:rPr>
          <w:sz w:val="22"/>
          <w:szCs w:val="22"/>
        </w:rPr>
        <w:t>zmiany lub uzupełnienia Harmonogramu Realizacji Prac</w:t>
      </w:r>
      <w:r>
        <w:rPr>
          <w:sz w:val="22"/>
          <w:szCs w:val="22"/>
        </w:rPr>
        <w:t>, Harmonogramu Rzeczowego</w:t>
      </w:r>
      <w:r w:rsidRPr="00841FE6">
        <w:rPr>
          <w:sz w:val="22"/>
          <w:szCs w:val="22"/>
        </w:rPr>
        <w:t xml:space="preserve"> lub innych załączników;</w:t>
      </w:r>
    </w:p>
    <w:p w14:paraId="23D786C8" w14:textId="7CED23FF" w:rsidR="00841FE6" w:rsidRPr="00841FE6" w:rsidRDefault="00841FE6" w:rsidP="00D5309D">
      <w:pPr>
        <w:pStyle w:val="Akapitzlist"/>
        <w:spacing w:before="120" w:after="120"/>
        <w:ind w:left="360" w:hanging="218"/>
        <w:jc w:val="both"/>
        <w:rPr>
          <w:sz w:val="22"/>
          <w:szCs w:val="22"/>
        </w:rPr>
      </w:pPr>
      <w:r w:rsidRPr="00841FE6">
        <w:rPr>
          <w:sz w:val="22"/>
          <w:szCs w:val="22"/>
        </w:rPr>
        <w:t>11)</w:t>
      </w:r>
      <w:r w:rsidR="007D5A14">
        <w:rPr>
          <w:sz w:val="22"/>
          <w:szCs w:val="22"/>
        </w:rPr>
        <w:t xml:space="preserve"> </w:t>
      </w:r>
      <w:r w:rsidRPr="00841FE6">
        <w:rPr>
          <w:sz w:val="22"/>
          <w:szCs w:val="22"/>
        </w:rPr>
        <w:t xml:space="preserve">kiedy konieczność taka będzie wynikać z zaleceń lub uzgodnień z Instytucją Zarządzającą, Pośredniczącą lub Wdrażającą </w:t>
      </w:r>
      <w:r w:rsidR="001B1FB4" w:rsidRPr="00841FE6">
        <w:rPr>
          <w:sz w:val="22"/>
          <w:szCs w:val="22"/>
        </w:rPr>
        <w:t>(np.</w:t>
      </w:r>
      <w:r w:rsidRPr="00841FE6">
        <w:rPr>
          <w:sz w:val="22"/>
          <w:szCs w:val="22"/>
        </w:rPr>
        <w:t xml:space="preserve"> NFOŚiGW);</w:t>
      </w:r>
    </w:p>
    <w:p w14:paraId="1E5A6107" w14:textId="7DC19BCA" w:rsidR="00841FE6" w:rsidRPr="00841FE6" w:rsidRDefault="00841FE6" w:rsidP="00D5309D">
      <w:pPr>
        <w:pStyle w:val="Akapitzlist"/>
        <w:spacing w:before="120" w:after="120"/>
        <w:ind w:left="360" w:hanging="218"/>
        <w:jc w:val="both"/>
        <w:rPr>
          <w:sz w:val="22"/>
          <w:szCs w:val="22"/>
        </w:rPr>
      </w:pPr>
      <w:r w:rsidRPr="00841FE6">
        <w:rPr>
          <w:sz w:val="22"/>
          <w:szCs w:val="22"/>
        </w:rPr>
        <w:t>12)</w:t>
      </w:r>
      <w:r w:rsidR="007D5A14">
        <w:rPr>
          <w:sz w:val="22"/>
          <w:szCs w:val="22"/>
        </w:rPr>
        <w:t xml:space="preserve"> </w:t>
      </w:r>
      <w:r w:rsidRPr="00841FE6">
        <w:rPr>
          <w:sz w:val="22"/>
          <w:szCs w:val="22"/>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0C491021" w14:textId="7D2018CA" w:rsidR="00841FE6" w:rsidRPr="00841FE6" w:rsidRDefault="00841FE6" w:rsidP="00D5309D">
      <w:pPr>
        <w:pStyle w:val="Akapitzlist"/>
        <w:spacing w:before="120" w:after="120"/>
        <w:ind w:left="360" w:hanging="218"/>
        <w:jc w:val="both"/>
        <w:rPr>
          <w:sz w:val="22"/>
          <w:szCs w:val="22"/>
        </w:rPr>
      </w:pPr>
      <w:r w:rsidRPr="00841FE6">
        <w:rPr>
          <w:sz w:val="22"/>
          <w:szCs w:val="22"/>
        </w:rPr>
        <w:t xml:space="preserve">13) wystąpienie niewybuchów, których procedura usunięcia uniemożliwia przez </w:t>
      </w:r>
      <w:r w:rsidR="001B1FB4" w:rsidRPr="00841FE6">
        <w:rPr>
          <w:sz w:val="22"/>
          <w:szCs w:val="22"/>
        </w:rPr>
        <w:t>okres co</w:t>
      </w:r>
      <w:r w:rsidRPr="00841FE6">
        <w:rPr>
          <w:sz w:val="22"/>
          <w:szCs w:val="22"/>
        </w:rPr>
        <w:t xml:space="preserve"> najmniej 7-u dni kalendarzowych prawidłową realizację umowy;</w:t>
      </w:r>
    </w:p>
    <w:p w14:paraId="69FC7982" w14:textId="539B68F7" w:rsidR="00841FE6" w:rsidRPr="00841FE6" w:rsidRDefault="00841FE6" w:rsidP="00D5309D">
      <w:pPr>
        <w:pStyle w:val="Akapitzlist"/>
        <w:spacing w:before="120" w:after="120"/>
        <w:ind w:left="360" w:hanging="218"/>
        <w:jc w:val="both"/>
        <w:rPr>
          <w:sz w:val="22"/>
          <w:szCs w:val="22"/>
        </w:rPr>
      </w:pPr>
      <w:r w:rsidRPr="00841FE6">
        <w:rPr>
          <w:sz w:val="22"/>
          <w:szCs w:val="22"/>
        </w:rPr>
        <w:t>14) szczególnie uzasadnionych trudności w pozyskiwaniu materiałów wyjściowych niezbędnych dla prawidłowej realizacji poszczególnych</w:t>
      </w:r>
      <w:r>
        <w:rPr>
          <w:sz w:val="22"/>
          <w:szCs w:val="22"/>
        </w:rPr>
        <w:t xml:space="preserve"> zadań;</w:t>
      </w:r>
    </w:p>
    <w:p w14:paraId="15CE60EC" w14:textId="77777777" w:rsidR="00841FE6" w:rsidRPr="00841FE6" w:rsidRDefault="00841FE6" w:rsidP="00D5309D">
      <w:pPr>
        <w:pStyle w:val="Akapitzlist"/>
        <w:spacing w:before="120" w:after="120"/>
        <w:ind w:left="360" w:hanging="218"/>
        <w:jc w:val="both"/>
        <w:rPr>
          <w:sz w:val="22"/>
          <w:szCs w:val="22"/>
        </w:rPr>
      </w:pPr>
      <w:r w:rsidRPr="00841FE6">
        <w:rPr>
          <w:sz w:val="22"/>
          <w:szCs w:val="22"/>
        </w:rPr>
        <w:t>15) brak zgód na wejście w teren bądź przedłużająca się procedura udzielenia takich zgód;</w:t>
      </w:r>
    </w:p>
    <w:p w14:paraId="2968F868" w14:textId="3E3108F7" w:rsidR="00841FE6" w:rsidRPr="00841FE6" w:rsidRDefault="00841FE6" w:rsidP="00D5309D">
      <w:pPr>
        <w:pStyle w:val="Akapitzlist"/>
        <w:spacing w:before="120" w:after="120"/>
        <w:ind w:left="360" w:hanging="218"/>
        <w:jc w:val="both"/>
        <w:rPr>
          <w:sz w:val="22"/>
          <w:szCs w:val="22"/>
        </w:rPr>
      </w:pPr>
      <w:r w:rsidRPr="00841FE6">
        <w:rPr>
          <w:sz w:val="22"/>
          <w:szCs w:val="22"/>
        </w:rPr>
        <w:t xml:space="preserve">16) w sytuacji ograniczenia zakresu </w:t>
      </w:r>
      <w:r w:rsidR="001B1FB4" w:rsidRPr="00841FE6">
        <w:rPr>
          <w:sz w:val="22"/>
          <w:szCs w:val="22"/>
        </w:rPr>
        <w:t>zamówienia,</w:t>
      </w:r>
      <w:r w:rsidRPr="00841FE6">
        <w:rPr>
          <w:sz w:val="22"/>
          <w:szCs w:val="22"/>
        </w:rPr>
        <w:t xml:space="preserve"> jeżeli strony zdecydują się na aneks pomimo jednostronnego uprawnienia Zamawiającego</w:t>
      </w:r>
    </w:p>
    <w:p w14:paraId="47087A1F" w14:textId="77777777" w:rsidR="00841FE6" w:rsidRDefault="00841FE6">
      <w:pPr>
        <w:pStyle w:val="Akapitzlist"/>
        <w:spacing w:before="120" w:after="120" w:line="276" w:lineRule="auto"/>
        <w:ind w:left="360" w:hanging="218"/>
        <w:jc w:val="both"/>
        <w:rPr>
          <w:sz w:val="22"/>
          <w:szCs w:val="22"/>
        </w:rPr>
      </w:pPr>
    </w:p>
    <w:p w14:paraId="1F74D09A" w14:textId="71A5F057" w:rsidR="00890F4D" w:rsidRDefault="00000000">
      <w:pPr>
        <w:spacing w:before="120" w:after="120"/>
        <w:jc w:val="center"/>
        <w:rPr>
          <w:sz w:val="22"/>
          <w:szCs w:val="22"/>
        </w:rPr>
      </w:pPr>
      <w:r>
        <w:rPr>
          <w:b/>
          <w:sz w:val="22"/>
          <w:szCs w:val="22"/>
        </w:rPr>
        <w:t>§ 2</w:t>
      </w:r>
      <w:r w:rsidR="00D5309D">
        <w:rPr>
          <w:b/>
          <w:sz w:val="22"/>
          <w:szCs w:val="22"/>
        </w:rPr>
        <w:t>4</w:t>
      </w:r>
    </w:p>
    <w:p w14:paraId="5F735DCA" w14:textId="77777777" w:rsidR="00890F4D" w:rsidRDefault="00000000">
      <w:pPr>
        <w:pStyle w:val="Akapitzlist"/>
        <w:spacing w:before="120" w:after="120"/>
        <w:ind w:left="0"/>
        <w:jc w:val="center"/>
        <w:rPr>
          <w:b/>
          <w:sz w:val="22"/>
          <w:szCs w:val="22"/>
        </w:rPr>
      </w:pPr>
      <w:r>
        <w:rPr>
          <w:b/>
          <w:sz w:val="22"/>
          <w:szCs w:val="22"/>
        </w:rPr>
        <w:t>POSTANOWIENIA KOŃCOWE</w:t>
      </w:r>
    </w:p>
    <w:p w14:paraId="67E1F0E9" w14:textId="77777777" w:rsidR="00890F4D" w:rsidRDefault="00000000">
      <w:pPr>
        <w:pStyle w:val="Akapitzlist"/>
        <w:numPr>
          <w:ilvl w:val="0"/>
          <w:numId w:val="61"/>
        </w:numPr>
        <w:spacing w:before="120" w:after="120"/>
        <w:ind w:left="284" w:hanging="284"/>
        <w:contextualSpacing w:val="0"/>
        <w:jc w:val="both"/>
        <w:rPr>
          <w:sz w:val="22"/>
          <w:szCs w:val="22"/>
        </w:rPr>
      </w:pPr>
      <w:r>
        <w:rPr>
          <w:sz w:val="22"/>
          <w:szCs w:val="22"/>
        </w:rPr>
        <w:t>Umowa podlega prawu polskiemu i zgodnie z nim powinna być interpretowana.</w:t>
      </w:r>
    </w:p>
    <w:p w14:paraId="61E41560" w14:textId="77777777" w:rsidR="00890F4D" w:rsidRDefault="00000000">
      <w:pPr>
        <w:pStyle w:val="Akapitzlist"/>
        <w:numPr>
          <w:ilvl w:val="0"/>
          <w:numId w:val="30"/>
        </w:numPr>
        <w:spacing w:before="120" w:after="120"/>
        <w:ind w:left="284" w:hanging="284"/>
        <w:contextualSpacing w:val="0"/>
        <w:jc w:val="both"/>
        <w:rPr>
          <w:sz w:val="22"/>
          <w:szCs w:val="22"/>
        </w:rPr>
      </w:pPr>
      <w:r>
        <w:rPr>
          <w:sz w:val="22"/>
          <w:szCs w:val="22"/>
        </w:rPr>
        <w:t>Wszelkie spory wynikłe z Umowy Strony poddają pod rozstrzygnięcie sądu powszechnego właściwego dla Zamawiającego.</w:t>
      </w:r>
    </w:p>
    <w:p w14:paraId="0614F1F3" w14:textId="77777777" w:rsidR="00890F4D" w:rsidRDefault="00000000">
      <w:pPr>
        <w:pStyle w:val="Akapitzlist"/>
        <w:numPr>
          <w:ilvl w:val="0"/>
          <w:numId w:val="30"/>
        </w:numPr>
        <w:spacing w:before="120" w:after="120"/>
        <w:ind w:left="284" w:hanging="284"/>
        <w:contextualSpacing w:val="0"/>
        <w:jc w:val="both"/>
        <w:rPr>
          <w:sz w:val="22"/>
          <w:szCs w:val="22"/>
        </w:rPr>
      </w:pPr>
      <w:r>
        <w:rPr>
          <w:sz w:val="22"/>
          <w:szCs w:val="22"/>
        </w:rPr>
        <w:t>Wszelkie zmiany i uzupełnienia Umowy wymagają zachowania formy pisemnej pod rygorem nieważności.</w:t>
      </w:r>
    </w:p>
    <w:p w14:paraId="6C92A43B" w14:textId="77777777" w:rsidR="00890F4D" w:rsidRDefault="00000000">
      <w:pPr>
        <w:pStyle w:val="Akapitzlist"/>
        <w:numPr>
          <w:ilvl w:val="0"/>
          <w:numId w:val="30"/>
        </w:numPr>
        <w:spacing w:before="120" w:after="120"/>
        <w:ind w:left="284" w:hanging="284"/>
        <w:contextualSpacing w:val="0"/>
        <w:jc w:val="both"/>
        <w:rPr>
          <w:sz w:val="22"/>
          <w:szCs w:val="22"/>
        </w:rPr>
      </w:pPr>
      <w:r>
        <w:rPr>
          <w:sz w:val="22"/>
          <w:szCs w:val="22"/>
        </w:rPr>
        <w:t>Strony zobowiązane są do bezzwłocznego aktualizowania wszelkich informacji mających związek z Umową.</w:t>
      </w:r>
    </w:p>
    <w:p w14:paraId="50B36B09" w14:textId="77777777" w:rsidR="00890F4D" w:rsidRDefault="00000000">
      <w:pPr>
        <w:pStyle w:val="Akapitzlist"/>
        <w:numPr>
          <w:ilvl w:val="0"/>
          <w:numId w:val="30"/>
        </w:numPr>
        <w:spacing w:before="120" w:after="120"/>
        <w:ind w:left="284" w:hanging="284"/>
        <w:contextualSpacing w:val="0"/>
        <w:jc w:val="both"/>
        <w:rPr>
          <w:sz w:val="22"/>
          <w:szCs w:val="22"/>
        </w:rPr>
      </w:pPr>
      <w:r>
        <w:rPr>
          <w:sz w:val="22"/>
          <w:szCs w:val="22"/>
        </w:rPr>
        <w:lastRenderedPageBreak/>
        <w:t>W sprawach nieuregulowanych Umową zastosowanie mają odpowiednie przepisy prawa powszechnie obowiązującego, w szczególności Kodeksu cywilnego oraz Prawo budowlane.</w:t>
      </w:r>
    </w:p>
    <w:p w14:paraId="0E1E1F00" w14:textId="77777777" w:rsidR="00890F4D" w:rsidRDefault="00000000">
      <w:pPr>
        <w:pStyle w:val="Akapitzlist"/>
        <w:numPr>
          <w:ilvl w:val="0"/>
          <w:numId w:val="30"/>
        </w:numPr>
        <w:spacing w:before="120" w:after="120"/>
        <w:ind w:left="284" w:hanging="284"/>
        <w:contextualSpacing w:val="0"/>
        <w:jc w:val="both"/>
        <w:rPr>
          <w:sz w:val="22"/>
          <w:szCs w:val="22"/>
        </w:rPr>
      </w:pPr>
      <w:r>
        <w:rPr>
          <w:sz w:val="22"/>
          <w:szCs w:val="22"/>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3497F79A" w14:textId="77777777" w:rsidR="00890F4D" w:rsidRDefault="00000000">
      <w:pPr>
        <w:pStyle w:val="Akapitzlist"/>
        <w:numPr>
          <w:ilvl w:val="0"/>
          <w:numId w:val="30"/>
        </w:numPr>
        <w:spacing w:before="120" w:after="120"/>
        <w:ind w:left="284" w:hanging="284"/>
        <w:contextualSpacing w:val="0"/>
        <w:jc w:val="both"/>
        <w:rPr>
          <w:sz w:val="22"/>
          <w:szCs w:val="22"/>
        </w:rPr>
      </w:pPr>
      <w:r>
        <w:rPr>
          <w:sz w:val="22"/>
          <w:szCs w:val="22"/>
        </w:rPr>
        <w:t>Integralną część Umowy stanowią:</w:t>
      </w:r>
    </w:p>
    <w:p w14:paraId="4502960D" w14:textId="62F7EC51" w:rsidR="00890F4D" w:rsidRDefault="00000000">
      <w:pPr>
        <w:pStyle w:val="Akapitzlist"/>
        <w:numPr>
          <w:ilvl w:val="3"/>
          <w:numId w:val="62"/>
        </w:numPr>
        <w:spacing w:before="120" w:after="120"/>
        <w:ind w:left="709" w:hanging="425"/>
        <w:contextualSpacing w:val="0"/>
        <w:rPr>
          <w:sz w:val="22"/>
          <w:szCs w:val="22"/>
        </w:rPr>
      </w:pPr>
      <w:r>
        <w:rPr>
          <w:sz w:val="22"/>
          <w:szCs w:val="22"/>
        </w:rPr>
        <w:t xml:space="preserve"> (SWZ)</w:t>
      </w:r>
    </w:p>
    <w:p w14:paraId="0F435907" w14:textId="77777777" w:rsidR="00890F4D" w:rsidRDefault="00000000">
      <w:pPr>
        <w:pStyle w:val="Akapitzlist"/>
        <w:numPr>
          <w:ilvl w:val="3"/>
          <w:numId w:val="31"/>
        </w:numPr>
        <w:spacing w:before="120" w:after="120"/>
        <w:ind w:left="709" w:hanging="425"/>
        <w:contextualSpacing w:val="0"/>
        <w:rPr>
          <w:sz w:val="22"/>
          <w:szCs w:val="22"/>
        </w:rPr>
      </w:pPr>
      <w:r>
        <w:rPr>
          <w:sz w:val="22"/>
          <w:szCs w:val="22"/>
        </w:rPr>
        <w:t>Oferta Wykonawcy</w:t>
      </w:r>
    </w:p>
    <w:p w14:paraId="25BB0F07" w14:textId="58E80113" w:rsidR="00890F4D" w:rsidRPr="008C4A08" w:rsidRDefault="00000000">
      <w:pPr>
        <w:pStyle w:val="Akapitzlist"/>
        <w:numPr>
          <w:ilvl w:val="3"/>
          <w:numId w:val="31"/>
        </w:numPr>
        <w:spacing w:before="120" w:after="120"/>
        <w:ind w:left="709" w:hanging="425"/>
        <w:contextualSpacing w:val="0"/>
        <w:rPr>
          <w:sz w:val="22"/>
          <w:szCs w:val="22"/>
        </w:rPr>
      </w:pPr>
      <w:r>
        <w:rPr>
          <w:sz w:val="22"/>
        </w:rPr>
        <w:t>Specyfikacj</w:t>
      </w:r>
      <w:r>
        <w:t>a</w:t>
      </w:r>
      <w:r>
        <w:rPr>
          <w:sz w:val="22"/>
        </w:rPr>
        <w:t xml:space="preserve"> Techniczn</w:t>
      </w:r>
      <w:r>
        <w:t>a</w:t>
      </w:r>
      <w:r>
        <w:rPr>
          <w:sz w:val="22"/>
        </w:rPr>
        <w:t xml:space="preserve"> Wykonania i Odbioru Robót Budowlanych (STWiORB)</w:t>
      </w:r>
    </w:p>
    <w:p w14:paraId="3C9E2847" w14:textId="27BCD138" w:rsidR="008C4A08" w:rsidRDefault="008C4A08">
      <w:pPr>
        <w:pStyle w:val="Akapitzlist"/>
        <w:numPr>
          <w:ilvl w:val="3"/>
          <w:numId w:val="31"/>
        </w:numPr>
        <w:spacing w:before="120" w:after="120"/>
        <w:ind w:left="709" w:hanging="425"/>
        <w:contextualSpacing w:val="0"/>
        <w:rPr>
          <w:sz w:val="22"/>
          <w:szCs w:val="22"/>
        </w:rPr>
      </w:pPr>
      <w:r>
        <w:rPr>
          <w:sz w:val="22"/>
          <w:szCs w:val="22"/>
        </w:rPr>
        <w:t xml:space="preserve"> Harmonogram Rzeczowy</w:t>
      </w:r>
    </w:p>
    <w:p w14:paraId="143C3CD6" w14:textId="77777777" w:rsidR="00890F4D" w:rsidRDefault="00000000">
      <w:pPr>
        <w:pStyle w:val="Akapitzlist"/>
        <w:numPr>
          <w:ilvl w:val="0"/>
          <w:numId w:val="30"/>
        </w:numPr>
        <w:spacing w:before="120" w:after="120"/>
        <w:ind w:left="284" w:hanging="284"/>
        <w:contextualSpacing w:val="0"/>
        <w:jc w:val="both"/>
        <w:rPr>
          <w:sz w:val="22"/>
          <w:szCs w:val="22"/>
        </w:rPr>
      </w:pPr>
      <w:r>
        <w:rPr>
          <w:sz w:val="22"/>
          <w:szCs w:val="22"/>
        </w:rPr>
        <w:t xml:space="preserve">Umowę sporządzono w 2 jednobrzmiących egzemplarzach, po jednym egzemplarzu dla każdej ze Stron / Umowa zawarta została w formie elektronicznej w rozumieniu art. 78(1) kodeksu cywilnego. </w:t>
      </w:r>
      <w:r>
        <w:rPr>
          <w:bCs/>
          <w:iCs/>
          <w:sz w:val="22"/>
          <w:szCs w:val="22"/>
        </w:rPr>
        <w:t>W przypadku gdy Umowa została zawarta w formie elektronicznej za dzień zawarcia umowy uznaje się dzień złożenia ostatniego kwalifikowanego podpisu elektronicznego</w:t>
      </w:r>
      <w:r>
        <w:rPr>
          <w:sz w:val="22"/>
          <w:szCs w:val="22"/>
        </w:rPr>
        <w:t>.</w:t>
      </w:r>
    </w:p>
    <w:p w14:paraId="65F6A78B" w14:textId="77777777" w:rsidR="00890F4D" w:rsidRDefault="00890F4D">
      <w:pPr>
        <w:spacing w:before="120" w:after="120"/>
        <w:rPr>
          <w:b/>
          <w:sz w:val="22"/>
          <w:szCs w:val="22"/>
        </w:rPr>
      </w:pPr>
    </w:p>
    <w:p w14:paraId="42867C7A" w14:textId="77777777" w:rsidR="00890F4D" w:rsidRDefault="00890F4D">
      <w:pPr>
        <w:spacing w:before="120" w:after="120"/>
        <w:rPr>
          <w:b/>
        </w:rPr>
      </w:pPr>
    </w:p>
    <w:p w14:paraId="3C622D43" w14:textId="77777777" w:rsidR="00890F4D" w:rsidRDefault="00890F4D">
      <w:pPr>
        <w:spacing w:before="120" w:after="120"/>
        <w:rPr>
          <w:b/>
        </w:rPr>
      </w:pPr>
    </w:p>
    <w:p w14:paraId="1D6F2E1F" w14:textId="77777777" w:rsidR="00890F4D" w:rsidRDefault="00890F4D">
      <w:pPr>
        <w:spacing w:before="120" w:after="120"/>
        <w:rPr>
          <w:b/>
        </w:rPr>
      </w:pPr>
    </w:p>
    <w:p w14:paraId="4D491960" w14:textId="77777777" w:rsidR="00890F4D" w:rsidRDefault="00890F4D">
      <w:pPr>
        <w:spacing w:before="120" w:after="120"/>
        <w:rPr>
          <w:b/>
        </w:rPr>
      </w:pPr>
    </w:p>
    <w:p w14:paraId="085F67F9" w14:textId="77777777" w:rsidR="00890F4D" w:rsidRDefault="00000000">
      <w:pPr>
        <w:rPr>
          <w:b/>
          <w:color w:val="000000"/>
          <w:sz w:val="24"/>
          <w:szCs w:val="24"/>
        </w:rPr>
      </w:pPr>
      <w:r>
        <w:rPr>
          <w:b/>
        </w:rPr>
        <w:t xml:space="preserve">             ZAMAWIAJĄCY</w:t>
      </w:r>
      <w:r>
        <w:rPr>
          <w:b/>
        </w:rPr>
        <w:tab/>
      </w:r>
      <w:r>
        <w:rPr>
          <w:b/>
        </w:rPr>
        <w:tab/>
      </w:r>
      <w:r>
        <w:rPr>
          <w:b/>
        </w:rPr>
        <w:tab/>
      </w:r>
      <w:r>
        <w:rPr>
          <w:b/>
        </w:rPr>
        <w:tab/>
      </w:r>
      <w:r>
        <w:rPr>
          <w:b/>
        </w:rPr>
        <w:tab/>
      </w:r>
      <w:r>
        <w:rPr>
          <w:b/>
        </w:rPr>
        <w:tab/>
      </w:r>
      <w:r>
        <w:rPr>
          <w:b/>
        </w:rPr>
        <w:tab/>
        <w:t>WYKONAWCA</w:t>
      </w:r>
    </w:p>
    <w:sectPr w:rsidR="00890F4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851"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B15C8" w14:textId="77777777" w:rsidR="003A78C1" w:rsidRDefault="003A78C1">
      <w:r>
        <w:separator/>
      </w:r>
    </w:p>
  </w:endnote>
  <w:endnote w:type="continuationSeparator" w:id="0">
    <w:p w14:paraId="3BA46CDA" w14:textId="77777777" w:rsidR="003A78C1" w:rsidRDefault="003A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Verdana"/>
    <w:charset w:val="EE"/>
    <w:family w:val="roman"/>
    <w:pitch w:val="variable"/>
  </w:font>
  <w:font w:name="Lucida Sans">
    <w:panose1 w:val="020B0602030504020204"/>
    <w:charset w:val="00"/>
    <w:family w:val="swiss"/>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B577D" w14:textId="77777777" w:rsidR="00890F4D" w:rsidRDefault="00890F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270509"/>
      <w:docPartObj>
        <w:docPartGallery w:val="Page Numbers (Bottom of Page)"/>
        <w:docPartUnique/>
      </w:docPartObj>
    </w:sdtPr>
    <w:sdtContent>
      <w:p w14:paraId="110EAA41" w14:textId="77777777" w:rsidR="00890F4D" w:rsidRDefault="00000000">
        <w:pPr>
          <w:pStyle w:val="Stopka"/>
          <w:jc w:val="center"/>
        </w:pPr>
        <w:r>
          <w:fldChar w:fldCharType="begin"/>
        </w:r>
        <w:r>
          <w:instrText xml:space="preserve"> PAGE </w:instrText>
        </w:r>
        <w:r>
          <w:fldChar w:fldCharType="separate"/>
        </w:r>
        <w:r>
          <w:t>26</w:t>
        </w:r>
        <w:r>
          <w:fldChar w:fldCharType="end"/>
        </w:r>
      </w:p>
    </w:sdtContent>
  </w:sdt>
  <w:p w14:paraId="7AA641C6" w14:textId="77777777" w:rsidR="00890F4D" w:rsidRDefault="00890F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1788628"/>
      <w:docPartObj>
        <w:docPartGallery w:val="Page Numbers (Bottom of Page)"/>
        <w:docPartUnique/>
      </w:docPartObj>
    </w:sdtPr>
    <w:sdtContent>
      <w:p w14:paraId="551CB7A7" w14:textId="77777777" w:rsidR="00890F4D" w:rsidRDefault="00000000">
        <w:pPr>
          <w:pStyle w:val="Stopka"/>
          <w:jc w:val="center"/>
        </w:pPr>
        <w:r>
          <w:fldChar w:fldCharType="begin"/>
        </w:r>
        <w:r>
          <w:instrText xml:space="preserve"> PAGE </w:instrText>
        </w:r>
        <w:r>
          <w:fldChar w:fldCharType="separate"/>
        </w:r>
        <w:r>
          <w:t>26</w:t>
        </w:r>
        <w:r>
          <w:fldChar w:fldCharType="end"/>
        </w:r>
      </w:p>
    </w:sdtContent>
  </w:sdt>
  <w:p w14:paraId="3FAE1099" w14:textId="77777777" w:rsidR="00890F4D" w:rsidRDefault="00890F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CA39D" w14:textId="77777777" w:rsidR="003A78C1" w:rsidRDefault="003A78C1">
      <w:r>
        <w:separator/>
      </w:r>
    </w:p>
  </w:footnote>
  <w:footnote w:type="continuationSeparator" w:id="0">
    <w:p w14:paraId="0D5A50AC" w14:textId="77777777" w:rsidR="003A78C1" w:rsidRDefault="003A7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68707" w14:textId="77777777" w:rsidR="00890F4D" w:rsidRDefault="00890F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899E" w14:textId="77777777" w:rsidR="00890F4D" w:rsidRDefault="00000000">
    <w:pPr>
      <w:pStyle w:val="Nagwek"/>
      <w:jc w:val="right"/>
      <w:rPr>
        <w:b/>
        <w:color w:val="000000"/>
      </w:rPr>
    </w:pPr>
    <w:r>
      <w:rPr>
        <w:noProof/>
      </w:rPr>
      <w:drawing>
        <wp:anchor distT="0" distB="0" distL="0" distR="0" simplePos="0" relativeHeight="251657216" behindDoc="1" locked="0" layoutInCell="1" allowOverlap="1" wp14:anchorId="60F66BB4" wp14:editId="688EC70F">
          <wp:simplePos x="0" y="0"/>
          <wp:positionH relativeFrom="column">
            <wp:posOffset>361950</wp:posOffset>
          </wp:positionH>
          <wp:positionV relativeFrom="paragraph">
            <wp:posOffset>-250825</wp:posOffset>
          </wp:positionV>
          <wp:extent cx="1530985" cy="76581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530985" cy="765810"/>
                  </a:xfrm>
                  <a:prstGeom prst="rect">
                    <a:avLst/>
                  </a:prstGeom>
                  <a:noFill/>
                </pic:spPr>
              </pic:pic>
            </a:graphicData>
          </a:graphic>
        </wp:anchor>
      </w:drawing>
    </w:r>
    <w:r>
      <w:rPr>
        <w:b/>
        <w:color w:val="000000"/>
      </w:rPr>
      <w:t>Projekt finansowany</w:t>
    </w:r>
  </w:p>
  <w:p w14:paraId="601250E2" w14:textId="77777777" w:rsidR="00890F4D" w:rsidRDefault="00000000">
    <w:pPr>
      <w:pStyle w:val="Nagwek"/>
      <w:jc w:val="right"/>
      <w:rPr>
        <w:b/>
        <w:color w:val="000000"/>
      </w:rPr>
    </w:pPr>
    <w:r>
      <w:rPr>
        <w:b/>
        <w:color w:val="000000"/>
      </w:rPr>
      <w:t xml:space="preserve"> ze środków NFOŚiGW w ramach programu priorytetowego nr 4.11</w:t>
    </w:r>
  </w:p>
  <w:p w14:paraId="39B5C9D1" w14:textId="77777777" w:rsidR="00890F4D" w:rsidRDefault="00000000">
    <w:pPr>
      <w:tabs>
        <w:tab w:val="left" w:pos="1225"/>
      </w:tabs>
      <w:jc w:val="right"/>
      <w:rPr>
        <w:rFonts w:ascii="Calibri" w:hAnsi="Calibri" w:cs="Calibri"/>
        <w:b/>
      </w:rPr>
    </w:pPr>
    <w:r>
      <w:rPr>
        <w:b/>
        <w:color w:val="000000"/>
      </w:rPr>
      <w:t xml:space="preserve">                     „Zeroemisyjny system energetyczny Kogeneracja powiatowa”</w:t>
    </w:r>
    <w:r>
      <w:rPr>
        <w:rFonts w:ascii="Calibri" w:hAnsi="Calibri" w:cs="Calibri"/>
        <w:b/>
        <w:color w:val="000000"/>
      </w:rPr>
      <w:tab/>
    </w:r>
  </w:p>
  <w:p w14:paraId="0E0C16FE" w14:textId="77777777" w:rsidR="00890F4D" w:rsidRDefault="00890F4D">
    <w:pPr>
      <w:pStyle w:val="Nagwek"/>
      <w:jc w:val="right"/>
      <w:rPr>
        <w:rFonts w:ascii="Calibri" w:hAnsi="Calibri" w:cs="Calibri"/>
        <w:b/>
      </w:rPr>
    </w:pPr>
  </w:p>
  <w:p w14:paraId="00DACD5E" w14:textId="77777777" w:rsidR="00890F4D" w:rsidRDefault="00890F4D">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389AE" w14:textId="77777777" w:rsidR="00890F4D" w:rsidRDefault="00000000">
    <w:pPr>
      <w:pStyle w:val="Nagwek"/>
      <w:jc w:val="right"/>
      <w:rPr>
        <w:b/>
        <w:color w:val="000000"/>
      </w:rPr>
    </w:pPr>
    <w:r>
      <w:rPr>
        <w:noProof/>
      </w:rPr>
      <w:drawing>
        <wp:anchor distT="0" distB="0" distL="0" distR="0" simplePos="0" relativeHeight="251658240" behindDoc="1" locked="0" layoutInCell="1" allowOverlap="1" wp14:anchorId="48776F27" wp14:editId="28F009CE">
          <wp:simplePos x="0" y="0"/>
          <wp:positionH relativeFrom="column">
            <wp:posOffset>361950</wp:posOffset>
          </wp:positionH>
          <wp:positionV relativeFrom="paragraph">
            <wp:posOffset>-250825</wp:posOffset>
          </wp:positionV>
          <wp:extent cx="1530985" cy="765810"/>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1530985" cy="765810"/>
                  </a:xfrm>
                  <a:prstGeom prst="rect">
                    <a:avLst/>
                  </a:prstGeom>
                  <a:noFill/>
                </pic:spPr>
              </pic:pic>
            </a:graphicData>
          </a:graphic>
        </wp:anchor>
      </w:drawing>
    </w:r>
    <w:r>
      <w:rPr>
        <w:b/>
        <w:color w:val="000000"/>
      </w:rPr>
      <w:t>Projekt finansowany</w:t>
    </w:r>
  </w:p>
  <w:p w14:paraId="72459F3D" w14:textId="77777777" w:rsidR="00890F4D" w:rsidRDefault="00000000">
    <w:pPr>
      <w:pStyle w:val="Nagwek"/>
      <w:jc w:val="right"/>
      <w:rPr>
        <w:b/>
        <w:color w:val="000000"/>
      </w:rPr>
    </w:pPr>
    <w:r>
      <w:rPr>
        <w:b/>
        <w:color w:val="000000"/>
      </w:rPr>
      <w:t xml:space="preserve"> ze środków NFOŚiGW w ramach programu priorytetowego nr 4.11</w:t>
    </w:r>
  </w:p>
  <w:p w14:paraId="73FAEEDA" w14:textId="77777777" w:rsidR="00890F4D" w:rsidRDefault="00000000">
    <w:pPr>
      <w:tabs>
        <w:tab w:val="left" w:pos="1225"/>
      </w:tabs>
      <w:jc w:val="right"/>
      <w:rPr>
        <w:rFonts w:ascii="Calibri" w:hAnsi="Calibri" w:cs="Calibri"/>
        <w:b/>
      </w:rPr>
    </w:pPr>
    <w:r>
      <w:rPr>
        <w:b/>
        <w:color w:val="000000"/>
      </w:rPr>
      <w:t xml:space="preserve">                     „Zeroemisyjny system energetyczny Kogeneracja powiatowa”</w:t>
    </w:r>
    <w:r>
      <w:rPr>
        <w:rFonts w:ascii="Calibri" w:hAnsi="Calibri" w:cs="Calibri"/>
        <w:b/>
        <w:color w:val="000000"/>
      </w:rPr>
      <w:tab/>
    </w:r>
  </w:p>
  <w:p w14:paraId="7CAA1F99" w14:textId="77777777" w:rsidR="00890F4D" w:rsidRDefault="00890F4D">
    <w:pPr>
      <w:pStyle w:val="Nagwek"/>
      <w:jc w:val="right"/>
      <w:rPr>
        <w:rFonts w:ascii="Calibri" w:hAnsi="Calibri" w:cs="Calibri"/>
        <w:b/>
      </w:rPr>
    </w:pPr>
  </w:p>
  <w:p w14:paraId="258B1AE8" w14:textId="77777777" w:rsidR="00890F4D" w:rsidRDefault="00890F4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849A8"/>
    <w:multiLevelType w:val="multilevel"/>
    <w:tmpl w:val="F6CEFB20"/>
    <w:lvl w:ilvl="0">
      <w:start w:val="1"/>
      <w:numFmt w:val="decimal"/>
      <w:lvlText w:val="%1."/>
      <w:lvlJc w:val="left"/>
      <w:pPr>
        <w:tabs>
          <w:tab w:val="num" w:pos="0"/>
        </w:tabs>
        <w:ind w:left="1065" w:hanging="705"/>
      </w:pPr>
    </w:lvl>
    <w:lvl w:ilvl="1">
      <w:start w:val="24"/>
      <w:numFmt w:val="bullet"/>
      <w:lvlText w:val="-"/>
      <w:lvlJc w:val="left"/>
      <w:pPr>
        <w:tabs>
          <w:tab w:val="num" w:pos="0"/>
        </w:tabs>
        <w:ind w:left="1440" w:hanging="360"/>
      </w:pPr>
      <w:rPr>
        <w:rFonts w:ascii="Arial" w:hAnsi="Arial" w:cs="Arial"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AB3A99"/>
    <w:multiLevelType w:val="multilevel"/>
    <w:tmpl w:val="95F8B290"/>
    <w:lvl w:ilvl="0">
      <w:start w:val="1"/>
      <w:numFmt w:val="decimal"/>
      <w:lvlText w:val=""/>
      <w:lvlJc w:val="left"/>
      <w:pPr>
        <w:tabs>
          <w:tab w:val="num" w:pos="927"/>
        </w:tabs>
        <w:ind w:left="0" w:firstLine="0"/>
      </w:pPr>
      <w:rPr>
        <w:rFonts w:ascii="Arial" w:hAnsi="Arial" w:cs="Arial"/>
        <w:b w:val="0"/>
        <w:i w:val="0"/>
        <w:sz w:val="22"/>
        <w:szCs w:val="22"/>
      </w:rPr>
    </w:lvl>
    <w:lvl w:ilvl="1">
      <w:start w:val="16"/>
      <w:numFmt w:val="decimal"/>
      <w:lvlText w:val=""/>
      <w:lvlJc w:val="left"/>
      <w:pPr>
        <w:tabs>
          <w:tab w:val="num" w:pos="360"/>
        </w:tabs>
        <w:ind w:left="0" w:firstLine="0"/>
      </w:pPr>
      <w:rPr>
        <w:rFonts w:ascii="Bookman Old Style" w:hAnsi="Bookman Old Style"/>
        <w:b/>
        <w:i w:val="0"/>
        <w:sz w:val="24"/>
      </w:rPr>
    </w:lvl>
    <w:lvl w:ilvl="2">
      <w:start w:val="1"/>
      <w:numFmt w:val="decimal"/>
      <w:lvlText w:val="%3)"/>
      <w:lvlJc w:val="left"/>
      <w:pPr>
        <w:tabs>
          <w:tab w:val="num" w:pos="2340"/>
        </w:tabs>
        <w:ind w:left="2340" w:hanging="360"/>
      </w:pPr>
      <w:rPr>
        <w:b/>
      </w:rPr>
    </w:lvl>
    <w:lvl w:ilvl="3">
      <w:start w:val="1"/>
      <w:numFmt w:val="decimal"/>
      <w:lvlText w:val=""/>
      <w:lvlJc w:val="left"/>
      <w:pPr>
        <w:tabs>
          <w:tab w:val="num" w:pos="2880"/>
        </w:tabs>
        <w:ind w:left="0" w:firstLine="0"/>
      </w:pPr>
    </w:lvl>
    <w:lvl w:ilvl="4">
      <w:start w:val="1"/>
      <w:numFmt w:val="decimal"/>
      <w:lvlText w:val=""/>
      <w:lvlJc w:val="left"/>
      <w:pPr>
        <w:tabs>
          <w:tab w:val="num" w:pos="3960"/>
        </w:tabs>
        <w:ind w:left="0" w:firstLine="0"/>
      </w:pPr>
    </w:lvl>
    <w:lvl w:ilvl="5">
      <w:start w:val="1"/>
      <w:numFmt w:val="decimal"/>
      <w:lvlText w:val=""/>
      <w:lvlJc w:val="left"/>
      <w:pPr>
        <w:tabs>
          <w:tab w:val="num" w:pos="4320"/>
        </w:tabs>
        <w:ind w:left="0" w:firstLine="0"/>
      </w:pPr>
    </w:lvl>
    <w:lvl w:ilvl="6">
      <w:start w:val="1"/>
      <w:numFmt w:val="decimal"/>
      <w:lvlText w:val=""/>
      <w:lvlJc w:val="left"/>
      <w:pPr>
        <w:tabs>
          <w:tab w:val="num" w:pos="5040"/>
        </w:tabs>
        <w:ind w:left="0" w:firstLine="0"/>
      </w:pPr>
    </w:lvl>
    <w:lvl w:ilvl="7">
      <w:start w:val="1"/>
      <w:numFmt w:val="decimal"/>
      <w:lvlText w:val=""/>
      <w:lvlJc w:val="left"/>
      <w:pPr>
        <w:tabs>
          <w:tab w:val="num" w:pos="5760"/>
        </w:tabs>
        <w:ind w:left="0" w:firstLine="0"/>
      </w:pPr>
    </w:lvl>
    <w:lvl w:ilvl="8">
      <w:start w:val="1"/>
      <w:numFmt w:val="decimal"/>
      <w:lvlText w:val=""/>
      <w:lvlJc w:val="left"/>
      <w:pPr>
        <w:tabs>
          <w:tab w:val="num" w:pos="6480"/>
        </w:tabs>
        <w:ind w:left="0" w:firstLine="0"/>
      </w:pPr>
    </w:lvl>
  </w:abstractNum>
  <w:abstractNum w:abstractNumId="2" w15:restartNumberingAfterBreak="0">
    <w:nsid w:val="0A7F586D"/>
    <w:multiLevelType w:val="multilevel"/>
    <w:tmpl w:val="294CC9FC"/>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FEB51F1"/>
    <w:multiLevelType w:val="multilevel"/>
    <w:tmpl w:val="B85E94CC"/>
    <w:lvl w:ilvl="0">
      <w:start w:val="1"/>
      <w:numFmt w:val="decimal"/>
      <w:lvlText w:val="%1."/>
      <w:lvlJc w:val="left"/>
      <w:pPr>
        <w:tabs>
          <w:tab w:val="num" w:pos="360"/>
        </w:tabs>
        <w:ind w:left="360" w:hanging="360"/>
      </w:pPr>
      <w:rPr>
        <w:rFonts w:ascii="Times New Roman" w:hAnsi="Times New Roman"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08333CE"/>
    <w:multiLevelType w:val="multilevel"/>
    <w:tmpl w:val="48C4052C"/>
    <w:lvl w:ilvl="0">
      <w:start w:val="1"/>
      <w:numFmt w:val="decimal"/>
      <w:lvlText w:val="%1."/>
      <w:lvlJc w:val="left"/>
      <w:pPr>
        <w:tabs>
          <w:tab w:val="num" w:pos="0"/>
        </w:tabs>
        <w:ind w:left="2690" w:hanging="705"/>
      </w:pPr>
    </w:lvl>
    <w:lvl w:ilvl="1">
      <w:start w:val="1"/>
      <w:numFmt w:val="lowerLetter"/>
      <w:lvlText w:val="%2."/>
      <w:lvlJc w:val="left"/>
      <w:pPr>
        <w:tabs>
          <w:tab w:val="num" w:pos="0"/>
        </w:tabs>
        <w:ind w:left="3283" w:hanging="360"/>
      </w:pPr>
    </w:lvl>
    <w:lvl w:ilvl="2">
      <w:start w:val="1"/>
      <w:numFmt w:val="lowerRoman"/>
      <w:lvlText w:val="%3."/>
      <w:lvlJc w:val="right"/>
      <w:pPr>
        <w:tabs>
          <w:tab w:val="num" w:pos="0"/>
        </w:tabs>
        <w:ind w:left="4003" w:hanging="180"/>
      </w:pPr>
    </w:lvl>
    <w:lvl w:ilvl="3">
      <w:start w:val="1"/>
      <w:numFmt w:val="decimal"/>
      <w:lvlText w:val="%4."/>
      <w:lvlJc w:val="left"/>
      <w:pPr>
        <w:tabs>
          <w:tab w:val="num" w:pos="0"/>
        </w:tabs>
        <w:ind w:left="4723" w:hanging="360"/>
      </w:pPr>
    </w:lvl>
    <w:lvl w:ilvl="4">
      <w:start w:val="1"/>
      <w:numFmt w:val="lowerLetter"/>
      <w:lvlText w:val="%5."/>
      <w:lvlJc w:val="left"/>
      <w:pPr>
        <w:tabs>
          <w:tab w:val="num" w:pos="0"/>
        </w:tabs>
        <w:ind w:left="5443" w:hanging="360"/>
      </w:pPr>
    </w:lvl>
    <w:lvl w:ilvl="5">
      <w:start w:val="1"/>
      <w:numFmt w:val="lowerRoman"/>
      <w:lvlText w:val="%6."/>
      <w:lvlJc w:val="right"/>
      <w:pPr>
        <w:tabs>
          <w:tab w:val="num" w:pos="0"/>
        </w:tabs>
        <w:ind w:left="6163" w:hanging="180"/>
      </w:pPr>
    </w:lvl>
    <w:lvl w:ilvl="6">
      <w:start w:val="1"/>
      <w:numFmt w:val="decimal"/>
      <w:lvlText w:val="%7."/>
      <w:lvlJc w:val="left"/>
      <w:pPr>
        <w:tabs>
          <w:tab w:val="num" w:pos="0"/>
        </w:tabs>
        <w:ind w:left="6883" w:hanging="360"/>
      </w:pPr>
    </w:lvl>
    <w:lvl w:ilvl="7">
      <w:start w:val="1"/>
      <w:numFmt w:val="lowerLetter"/>
      <w:lvlText w:val="%8."/>
      <w:lvlJc w:val="left"/>
      <w:pPr>
        <w:tabs>
          <w:tab w:val="num" w:pos="0"/>
        </w:tabs>
        <w:ind w:left="7603" w:hanging="360"/>
      </w:pPr>
    </w:lvl>
    <w:lvl w:ilvl="8">
      <w:start w:val="1"/>
      <w:numFmt w:val="lowerRoman"/>
      <w:lvlText w:val="%9."/>
      <w:lvlJc w:val="right"/>
      <w:pPr>
        <w:tabs>
          <w:tab w:val="num" w:pos="0"/>
        </w:tabs>
        <w:ind w:left="8323" w:hanging="180"/>
      </w:pPr>
    </w:lvl>
  </w:abstractNum>
  <w:abstractNum w:abstractNumId="5" w15:restartNumberingAfterBreak="0">
    <w:nsid w:val="11EB06D8"/>
    <w:multiLevelType w:val="multilevel"/>
    <w:tmpl w:val="7724150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 w15:restartNumberingAfterBreak="0">
    <w:nsid w:val="139A331A"/>
    <w:multiLevelType w:val="multilevel"/>
    <w:tmpl w:val="63367A9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70D0B94"/>
    <w:multiLevelType w:val="multilevel"/>
    <w:tmpl w:val="DFA68838"/>
    <w:lvl w:ilvl="0">
      <w:start w:val="1"/>
      <w:numFmt w:val="decimal"/>
      <w:lvlText w:val="%1)"/>
      <w:lvlJc w:val="left"/>
      <w:pPr>
        <w:tabs>
          <w:tab w:val="num" w:pos="0"/>
        </w:tabs>
        <w:ind w:left="835" w:firstLine="0"/>
      </w:pPr>
      <w:rPr>
        <w:rFonts w:ascii="Times New Roman" w:eastAsia="Arial" w:hAnsi="Times New Roman" w:cs="Times New Roman"/>
        <w:b w:val="0"/>
        <w:i w:val="0"/>
        <w:strike w:val="0"/>
        <w:dstrike w:val="0"/>
        <w:color w:val="000000"/>
        <w:position w:val="0"/>
        <w:sz w:val="22"/>
        <w:szCs w:val="22"/>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2"/>
        <w:szCs w:val="22"/>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2"/>
        <w:szCs w:val="22"/>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2"/>
        <w:szCs w:val="22"/>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2"/>
        <w:szCs w:val="22"/>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2"/>
        <w:szCs w:val="22"/>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2"/>
        <w:szCs w:val="22"/>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2"/>
        <w:szCs w:val="22"/>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2"/>
        <w:szCs w:val="22"/>
        <w:u w:val="none" w:color="000000"/>
        <w:effect w:val="none"/>
        <w:vertAlign w:val="baseline"/>
      </w:rPr>
    </w:lvl>
  </w:abstractNum>
  <w:abstractNum w:abstractNumId="8" w15:restartNumberingAfterBreak="0">
    <w:nsid w:val="1C2F784B"/>
    <w:multiLevelType w:val="multilevel"/>
    <w:tmpl w:val="6B18F48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D822B72"/>
    <w:multiLevelType w:val="multilevel"/>
    <w:tmpl w:val="04EAF23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 w15:restartNumberingAfterBreak="0">
    <w:nsid w:val="1FE85064"/>
    <w:multiLevelType w:val="multilevel"/>
    <w:tmpl w:val="8BD012CE"/>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FD34E5"/>
    <w:multiLevelType w:val="multilevel"/>
    <w:tmpl w:val="9500BDD2"/>
    <w:lvl w:ilvl="0">
      <w:start w:val="1"/>
      <w:numFmt w:val="decimal"/>
      <w:lvlText w:val="%1)"/>
      <w:lvlJc w:val="left"/>
      <w:pPr>
        <w:tabs>
          <w:tab w:val="num" w:pos="0"/>
        </w:tabs>
        <w:ind w:left="-284" w:firstLine="284"/>
      </w:pPr>
      <w:rPr>
        <w:rFonts w:ascii="Times New Roman" w:eastAsia="Arial" w:hAnsi="Times New Roman" w:cs="Times New Roman" w:hint="default"/>
        <w:b w:val="0"/>
        <w:bCs w:val="0"/>
        <w:i w:val="0"/>
        <w:iCs w:val="0"/>
        <w:caps w:val="0"/>
        <w:smallCaps w:val="0"/>
        <w:strike w:val="0"/>
        <w:dstrike w:val="0"/>
        <w:color w:val="000000"/>
        <w:spacing w:val="0"/>
        <w:w w:val="100"/>
        <w:sz w:val="22"/>
        <w:szCs w:val="20"/>
        <w:u w:val="none"/>
        <w:effect w:val="no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22F1391"/>
    <w:multiLevelType w:val="multilevel"/>
    <w:tmpl w:val="CFEC0B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2304E0F"/>
    <w:multiLevelType w:val="multilevel"/>
    <w:tmpl w:val="BD96A246"/>
    <w:lvl w:ilvl="0">
      <w:start w:val="1"/>
      <w:numFmt w:val="decimal"/>
      <w:lvlText w:val="%1)"/>
      <w:lvlJc w:val="left"/>
      <w:pPr>
        <w:tabs>
          <w:tab w:val="num" w:pos="0"/>
        </w:tabs>
        <w:ind w:left="22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2AB212B"/>
    <w:multiLevelType w:val="multilevel"/>
    <w:tmpl w:val="5F7CB71E"/>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2C772CE"/>
    <w:multiLevelType w:val="multilevel"/>
    <w:tmpl w:val="3EE8BA9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b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23E417CF"/>
    <w:multiLevelType w:val="multilevel"/>
    <w:tmpl w:val="43A8D62A"/>
    <w:lvl w:ilvl="0">
      <w:start w:val="1"/>
      <w:numFmt w:val="upperRoman"/>
      <w:lvlText w:val="%1."/>
      <w:lvlJc w:val="right"/>
      <w:pPr>
        <w:tabs>
          <w:tab w:val="num" w:pos="720"/>
        </w:tabs>
        <w:ind w:left="720" w:hanging="360"/>
      </w:pPr>
    </w:lvl>
    <w:lvl w:ilvl="1">
      <w:start w:val="1"/>
      <w:numFmt w:val="decimal"/>
      <w:lvlText w:val="%2."/>
      <w:lvlJc w:val="left"/>
      <w:pPr>
        <w:tabs>
          <w:tab w:val="num" w:pos="0"/>
        </w:tabs>
        <w:ind w:left="502" w:hanging="360"/>
      </w:pPr>
    </w:lvl>
    <w:lvl w:ilvl="2">
      <w:start w:val="1"/>
      <w:numFmt w:val="decimal"/>
      <w:lvlText w:val="%3)"/>
      <w:lvlJc w:val="left"/>
      <w:pPr>
        <w:tabs>
          <w:tab w:val="num" w:pos="0"/>
        </w:tabs>
        <w:ind w:left="1146" w:hanging="720"/>
      </w:pPr>
      <w:rPr>
        <w:rFonts w:cs="Times New Roman"/>
      </w:rPr>
    </w:lvl>
    <w:lvl w:ilvl="3">
      <w:start w:val="1"/>
      <w:numFmt w:val="decimal"/>
      <w:isLgl/>
      <w:lvlText w:val="%1.%2.%3.%4"/>
      <w:lvlJc w:val="left"/>
      <w:pPr>
        <w:tabs>
          <w:tab w:val="num" w:pos="0"/>
        </w:tabs>
        <w:ind w:left="4230" w:hanging="720"/>
      </w:pPr>
    </w:lvl>
    <w:lvl w:ilvl="4">
      <w:start w:val="1"/>
      <w:numFmt w:val="decimal"/>
      <w:isLgl/>
      <w:lvlText w:val="%1.%2.%3.%4.%5"/>
      <w:lvlJc w:val="left"/>
      <w:pPr>
        <w:tabs>
          <w:tab w:val="num" w:pos="0"/>
        </w:tabs>
        <w:ind w:left="5640" w:hanging="1080"/>
      </w:pPr>
    </w:lvl>
    <w:lvl w:ilvl="5">
      <w:start w:val="1"/>
      <w:numFmt w:val="decimal"/>
      <w:isLgl/>
      <w:lvlText w:val="%1.%2.%3.%4.%5.%6"/>
      <w:lvlJc w:val="left"/>
      <w:pPr>
        <w:tabs>
          <w:tab w:val="num" w:pos="0"/>
        </w:tabs>
        <w:ind w:left="6690" w:hanging="1080"/>
      </w:pPr>
    </w:lvl>
    <w:lvl w:ilvl="6">
      <w:start w:val="1"/>
      <w:numFmt w:val="decimal"/>
      <w:isLgl/>
      <w:lvlText w:val="%1.%2.%3.%4.%5.%6.%7"/>
      <w:lvlJc w:val="left"/>
      <w:pPr>
        <w:tabs>
          <w:tab w:val="num" w:pos="0"/>
        </w:tabs>
        <w:ind w:left="8100" w:hanging="1440"/>
      </w:pPr>
    </w:lvl>
    <w:lvl w:ilvl="7">
      <w:start w:val="1"/>
      <w:numFmt w:val="decimal"/>
      <w:isLgl/>
      <w:lvlText w:val="%1.%2.%3.%4.%5.%6.%7.%8"/>
      <w:lvlJc w:val="left"/>
      <w:pPr>
        <w:tabs>
          <w:tab w:val="num" w:pos="0"/>
        </w:tabs>
        <w:ind w:left="9150" w:hanging="1440"/>
      </w:pPr>
    </w:lvl>
    <w:lvl w:ilvl="8">
      <w:start w:val="1"/>
      <w:numFmt w:val="decimal"/>
      <w:isLgl/>
      <w:lvlText w:val="%1.%2.%3.%4.%5.%6.%7.%8.%9"/>
      <w:lvlJc w:val="left"/>
      <w:pPr>
        <w:tabs>
          <w:tab w:val="num" w:pos="0"/>
        </w:tabs>
        <w:ind w:left="10560" w:hanging="1800"/>
      </w:pPr>
    </w:lvl>
  </w:abstractNum>
  <w:abstractNum w:abstractNumId="17" w15:restartNumberingAfterBreak="0">
    <w:nsid w:val="286A2F4E"/>
    <w:multiLevelType w:val="multilevel"/>
    <w:tmpl w:val="20129F0C"/>
    <w:lvl w:ilvl="0">
      <w:start w:val="2"/>
      <w:numFmt w:val="decimal"/>
      <w:lvlText w:val="%1."/>
      <w:lvlJc w:val="left"/>
      <w:pPr>
        <w:tabs>
          <w:tab w:val="num" w:pos="284"/>
        </w:tabs>
        <w:ind w:left="284" w:hanging="284"/>
      </w:pPr>
      <w:rPr>
        <w:rFonts w:ascii="Times New Roman" w:hAnsi="Times New Roman" w:cs="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27C093B"/>
    <w:multiLevelType w:val="multilevel"/>
    <w:tmpl w:val="9E8CCB5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7AB53DA"/>
    <w:multiLevelType w:val="multilevel"/>
    <w:tmpl w:val="33B64F6C"/>
    <w:lvl w:ilvl="0">
      <w:start w:val="1"/>
      <w:numFmt w:val="decimal"/>
      <w:lvlText w:val="%1)"/>
      <w:lvlJc w:val="left"/>
      <w:pPr>
        <w:tabs>
          <w:tab w:val="num" w:pos="0"/>
        </w:tabs>
        <w:ind w:left="240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15:restartNumberingAfterBreak="0">
    <w:nsid w:val="3A452C67"/>
    <w:multiLevelType w:val="multilevel"/>
    <w:tmpl w:val="76A65D6A"/>
    <w:lvl w:ilvl="0">
      <w:start w:val="2"/>
      <w:numFmt w:val="decimal"/>
      <w:pStyle w:val="Nagwek1"/>
      <w:lvlText w:val="%1."/>
      <w:lvlJc w:val="left"/>
      <w:pPr>
        <w:tabs>
          <w:tab w:val="num" w:pos="360"/>
        </w:tabs>
        <w:ind w:left="360" w:hanging="360"/>
      </w:pPr>
      <w:rPr>
        <w:b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3B462580"/>
    <w:multiLevelType w:val="multilevel"/>
    <w:tmpl w:val="A46EB164"/>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4146F7B"/>
    <w:multiLevelType w:val="multilevel"/>
    <w:tmpl w:val="48DED7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7B068E7"/>
    <w:multiLevelType w:val="multilevel"/>
    <w:tmpl w:val="4AEA47CC"/>
    <w:lvl w:ilvl="0">
      <w:start w:val="1"/>
      <w:numFmt w:val="decimal"/>
      <w:lvlText w:val="%1."/>
      <w:lvlJc w:val="left"/>
      <w:pPr>
        <w:tabs>
          <w:tab w:val="num" w:pos="0"/>
        </w:tabs>
        <w:ind w:left="1582" w:hanging="360"/>
      </w:pPr>
      <w:rPr>
        <w:b w:val="0"/>
        <w:color w:val="auto"/>
      </w:rPr>
    </w:lvl>
    <w:lvl w:ilvl="1">
      <w:start w:val="1"/>
      <w:numFmt w:val="lowerLetter"/>
      <w:lvlText w:val="%2."/>
      <w:lvlJc w:val="left"/>
      <w:pPr>
        <w:tabs>
          <w:tab w:val="num" w:pos="0"/>
        </w:tabs>
        <w:ind w:left="2302" w:hanging="360"/>
      </w:pPr>
    </w:lvl>
    <w:lvl w:ilvl="2">
      <w:start w:val="1"/>
      <w:numFmt w:val="lowerRoman"/>
      <w:lvlText w:val="%3."/>
      <w:lvlJc w:val="right"/>
      <w:pPr>
        <w:tabs>
          <w:tab w:val="num" w:pos="0"/>
        </w:tabs>
        <w:ind w:left="3022" w:hanging="180"/>
      </w:pPr>
    </w:lvl>
    <w:lvl w:ilvl="3">
      <w:start w:val="1"/>
      <w:numFmt w:val="decimal"/>
      <w:lvlText w:val="%4."/>
      <w:lvlJc w:val="left"/>
      <w:pPr>
        <w:tabs>
          <w:tab w:val="num" w:pos="0"/>
        </w:tabs>
        <w:ind w:left="3742" w:hanging="360"/>
      </w:pPr>
    </w:lvl>
    <w:lvl w:ilvl="4">
      <w:start w:val="1"/>
      <w:numFmt w:val="lowerLetter"/>
      <w:lvlText w:val="%5."/>
      <w:lvlJc w:val="left"/>
      <w:pPr>
        <w:tabs>
          <w:tab w:val="num" w:pos="0"/>
        </w:tabs>
        <w:ind w:left="4462" w:hanging="360"/>
      </w:pPr>
    </w:lvl>
    <w:lvl w:ilvl="5">
      <w:start w:val="1"/>
      <w:numFmt w:val="lowerRoman"/>
      <w:lvlText w:val="%6."/>
      <w:lvlJc w:val="right"/>
      <w:pPr>
        <w:tabs>
          <w:tab w:val="num" w:pos="0"/>
        </w:tabs>
        <w:ind w:left="5182" w:hanging="180"/>
      </w:pPr>
    </w:lvl>
    <w:lvl w:ilvl="6">
      <w:start w:val="1"/>
      <w:numFmt w:val="decimal"/>
      <w:lvlText w:val="%7."/>
      <w:lvlJc w:val="left"/>
      <w:pPr>
        <w:tabs>
          <w:tab w:val="num" w:pos="0"/>
        </w:tabs>
        <w:ind w:left="5902" w:hanging="360"/>
      </w:pPr>
    </w:lvl>
    <w:lvl w:ilvl="7">
      <w:start w:val="1"/>
      <w:numFmt w:val="lowerLetter"/>
      <w:lvlText w:val="%8."/>
      <w:lvlJc w:val="left"/>
      <w:pPr>
        <w:tabs>
          <w:tab w:val="num" w:pos="0"/>
        </w:tabs>
        <w:ind w:left="6622" w:hanging="360"/>
      </w:pPr>
    </w:lvl>
    <w:lvl w:ilvl="8">
      <w:start w:val="1"/>
      <w:numFmt w:val="lowerRoman"/>
      <w:lvlText w:val="%9."/>
      <w:lvlJc w:val="right"/>
      <w:pPr>
        <w:tabs>
          <w:tab w:val="num" w:pos="0"/>
        </w:tabs>
        <w:ind w:left="7342" w:hanging="180"/>
      </w:pPr>
    </w:lvl>
  </w:abstractNum>
  <w:abstractNum w:abstractNumId="24" w15:restartNumberingAfterBreak="0">
    <w:nsid w:val="4C895834"/>
    <w:multiLevelType w:val="multilevel"/>
    <w:tmpl w:val="F68AD4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D65543B"/>
    <w:multiLevelType w:val="multilevel"/>
    <w:tmpl w:val="323C98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FDA117B"/>
    <w:multiLevelType w:val="multilevel"/>
    <w:tmpl w:val="C2885496"/>
    <w:lvl w:ilvl="0">
      <w:start w:val="24"/>
      <w:numFmt w:val="bullet"/>
      <w:lvlText w:val="-"/>
      <w:lvlJc w:val="left"/>
      <w:pPr>
        <w:tabs>
          <w:tab w:val="num" w:pos="0"/>
        </w:tabs>
        <w:ind w:left="1712" w:hanging="360"/>
      </w:pPr>
      <w:rPr>
        <w:rFonts w:ascii="Arial" w:hAnsi="Arial" w:cs="Arial" w:hint="default"/>
      </w:rPr>
    </w:lvl>
    <w:lvl w:ilvl="1">
      <w:start w:val="1"/>
      <w:numFmt w:val="bullet"/>
      <w:lvlText w:val="o"/>
      <w:lvlJc w:val="left"/>
      <w:pPr>
        <w:tabs>
          <w:tab w:val="num" w:pos="0"/>
        </w:tabs>
        <w:ind w:left="2432" w:hanging="360"/>
      </w:pPr>
      <w:rPr>
        <w:rFonts w:ascii="Courier New" w:hAnsi="Courier New" w:cs="Courier New" w:hint="default"/>
      </w:rPr>
    </w:lvl>
    <w:lvl w:ilvl="2">
      <w:start w:val="1"/>
      <w:numFmt w:val="bullet"/>
      <w:lvlText w:val=""/>
      <w:lvlJc w:val="left"/>
      <w:pPr>
        <w:tabs>
          <w:tab w:val="num" w:pos="0"/>
        </w:tabs>
        <w:ind w:left="3152" w:hanging="360"/>
      </w:pPr>
      <w:rPr>
        <w:rFonts w:ascii="Wingdings" w:hAnsi="Wingdings" w:cs="Wingdings" w:hint="default"/>
      </w:rPr>
    </w:lvl>
    <w:lvl w:ilvl="3">
      <w:start w:val="1"/>
      <w:numFmt w:val="bullet"/>
      <w:lvlText w:val=""/>
      <w:lvlJc w:val="left"/>
      <w:pPr>
        <w:tabs>
          <w:tab w:val="num" w:pos="0"/>
        </w:tabs>
        <w:ind w:left="3872" w:hanging="360"/>
      </w:pPr>
      <w:rPr>
        <w:rFonts w:ascii="Symbol" w:hAnsi="Symbol" w:cs="Symbol" w:hint="default"/>
      </w:rPr>
    </w:lvl>
    <w:lvl w:ilvl="4">
      <w:start w:val="1"/>
      <w:numFmt w:val="bullet"/>
      <w:lvlText w:val="o"/>
      <w:lvlJc w:val="left"/>
      <w:pPr>
        <w:tabs>
          <w:tab w:val="num" w:pos="0"/>
        </w:tabs>
        <w:ind w:left="4592" w:hanging="360"/>
      </w:pPr>
      <w:rPr>
        <w:rFonts w:ascii="Courier New" w:hAnsi="Courier New" w:cs="Courier New" w:hint="default"/>
      </w:rPr>
    </w:lvl>
    <w:lvl w:ilvl="5">
      <w:start w:val="1"/>
      <w:numFmt w:val="bullet"/>
      <w:lvlText w:val=""/>
      <w:lvlJc w:val="left"/>
      <w:pPr>
        <w:tabs>
          <w:tab w:val="num" w:pos="0"/>
        </w:tabs>
        <w:ind w:left="5312" w:hanging="360"/>
      </w:pPr>
      <w:rPr>
        <w:rFonts w:ascii="Wingdings" w:hAnsi="Wingdings" w:cs="Wingdings" w:hint="default"/>
      </w:rPr>
    </w:lvl>
    <w:lvl w:ilvl="6">
      <w:start w:val="1"/>
      <w:numFmt w:val="bullet"/>
      <w:lvlText w:val=""/>
      <w:lvlJc w:val="left"/>
      <w:pPr>
        <w:tabs>
          <w:tab w:val="num" w:pos="0"/>
        </w:tabs>
        <w:ind w:left="6032" w:hanging="360"/>
      </w:pPr>
      <w:rPr>
        <w:rFonts w:ascii="Symbol" w:hAnsi="Symbol" w:cs="Symbol" w:hint="default"/>
      </w:rPr>
    </w:lvl>
    <w:lvl w:ilvl="7">
      <w:start w:val="1"/>
      <w:numFmt w:val="bullet"/>
      <w:lvlText w:val="o"/>
      <w:lvlJc w:val="left"/>
      <w:pPr>
        <w:tabs>
          <w:tab w:val="num" w:pos="0"/>
        </w:tabs>
        <w:ind w:left="6752" w:hanging="360"/>
      </w:pPr>
      <w:rPr>
        <w:rFonts w:ascii="Courier New" w:hAnsi="Courier New" w:cs="Courier New" w:hint="default"/>
      </w:rPr>
    </w:lvl>
    <w:lvl w:ilvl="8">
      <w:start w:val="1"/>
      <w:numFmt w:val="bullet"/>
      <w:lvlText w:val=""/>
      <w:lvlJc w:val="left"/>
      <w:pPr>
        <w:tabs>
          <w:tab w:val="num" w:pos="0"/>
        </w:tabs>
        <w:ind w:left="7472" w:hanging="360"/>
      </w:pPr>
      <w:rPr>
        <w:rFonts w:ascii="Wingdings" w:hAnsi="Wingdings" w:cs="Wingdings" w:hint="default"/>
      </w:rPr>
    </w:lvl>
  </w:abstractNum>
  <w:abstractNum w:abstractNumId="27" w15:restartNumberingAfterBreak="0">
    <w:nsid w:val="515C0A29"/>
    <w:multiLevelType w:val="multilevel"/>
    <w:tmpl w:val="DC2AE4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3E40A14"/>
    <w:multiLevelType w:val="multilevel"/>
    <w:tmpl w:val="BBB48160"/>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9" w15:restartNumberingAfterBreak="0">
    <w:nsid w:val="5BCE3194"/>
    <w:multiLevelType w:val="multilevel"/>
    <w:tmpl w:val="695C4D42"/>
    <w:lvl w:ilvl="0">
      <w:start w:val="1"/>
      <w:numFmt w:val="decimal"/>
      <w:lvlText w:val="%1."/>
      <w:lvlJc w:val="left"/>
      <w:pPr>
        <w:tabs>
          <w:tab w:val="num" w:pos="0"/>
        </w:tabs>
        <w:ind w:left="720" w:hanging="360"/>
      </w:pPr>
      <w:rPr>
        <w:b w:val="0"/>
        <w:i w:val="0"/>
        <w:color w:val="auto"/>
        <w:sz w:val="22"/>
        <w:szCs w:val="22"/>
      </w:rPr>
    </w:lvl>
    <w:lvl w:ilvl="1">
      <w:start w:val="1"/>
      <w:numFmt w:val="lowerLetter"/>
      <w:lvlText w:val="%2."/>
      <w:lvlJc w:val="left"/>
      <w:pPr>
        <w:tabs>
          <w:tab w:val="num" w:pos="0"/>
        </w:tabs>
        <w:ind w:left="1440" w:hanging="360"/>
      </w:pPr>
    </w:lvl>
    <w:lvl w:ilvl="2">
      <w:start w:val="2"/>
      <w:numFmt w:val="decimal"/>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DE55C99"/>
    <w:multiLevelType w:val="multilevel"/>
    <w:tmpl w:val="37481E2A"/>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516405A"/>
    <w:multiLevelType w:val="multilevel"/>
    <w:tmpl w:val="E200D10C"/>
    <w:lvl w:ilvl="0">
      <w:start w:val="1"/>
      <w:numFmt w:val="decimal"/>
      <w:lvlText w:val="%1."/>
      <w:lvlJc w:val="left"/>
      <w:pPr>
        <w:tabs>
          <w:tab w:val="num" w:pos="720"/>
        </w:tabs>
        <w:ind w:left="720" w:hanging="360"/>
      </w:pPr>
    </w:lvl>
    <w:lvl w:ilvl="1">
      <w:start w:val="4"/>
      <w:numFmt w:val="decimal"/>
      <w:lvlText w:val="%2."/>
      <w:lvlJc w:val="left"/>
      <w:pPr>
        <w:tabs>
          <w:tab w:val="num" w:pos="0"/>
        </w:tabs>
        <w:ind w:left="502" w:hanging="360"/>
      </w:pPr>
      <w:rPr>
        <w:b w:val="0"/>
      </w:rPr>
    </w:lvl>
    <w:lvl w:ilvl="2">
      <w:start w:val="1"/>
      <w:numFmt w:val="decimal"/>
      <w:lvlText w:val="%3)"/>
      <w:lvlJc w:val="left"/>
      <w:pPr>
        <w:tabs>
          <w:tab w:val="num" w:pos="0"/>
        </w:tabs>
        <w:ind w:left="1146" w:hanging="720"/>
      </w:pPr>
      <w:rPr>
        <w:rFonts w:cs="Times New Roman"/>
        <w:b w:val="0"/>
      </w:rPr>
    </w:lvl>
    <w:lvl w:ilvl="3">
      <w:start w:val="1"/>
      <w:numFmt w:val="decimal"/>
      <w:lvlText w:val="%4."/>
      <w:lvlJc w:val="left"/>
      <w:pPr>
        <w:tabs>
          <w:tab w:val="num" w:pos="0"/>
        </w:tabs>
        <w:ind w:left="4230" w:hanging="720"/>
      </w:pPr>
      <w:rPr>
        <w:rFonts w:ascii="Arial" w:eastAsia="Times New Roman" w:hAnsi="Arial" w:cs="Arial"/>
        <w:b w:val="0"/>
      </w:rPr>
    </w:lvl>
    <w:lvl w:ilvl="4">
      <w:start w:val="1"/>
      <w:numFmt w:val="decimal"/>
      <w:isLgl/>
      <w:lvlText w:val="%1.%2.%3.%4.%5"/>
      <w:lvlJc w:val="left"/>
      <w:pPr>
        <w:tabs>
          <w:tab w:val="num" w:pos="0"/>
        </w:tabs>
        <w:ind w:left="5640" w:hanging="1080"/>
      </w:pPr>
    </w:lvl>
    <w:lvl w:ilvl="5">
      <w:start w:val="1"/>
      <w:numFmt w:val="decimal"/>
      <w:isLgl/>
      <w:lvlText w:val="%1.%2.%3.%4.%5.%6"/>
      <w:lvlJc w:val="left"/>
      <w:pPr>
        <w:tabs>
          <w:tab w:val="num" w:pos="0"/>
        </w:tabs>
        <w:ind w:left="6690" w:hanging="1080"/>
      </w:pPr>
    </w:lvl>
    <w:lvl w:ilvl="6">
      <w:start w:val="1"/>
      <w:numFmt w:val="decimal"/>
      <w:isLgl/>
      <w:lvlText w:val="%1.%2.%3.%4.%5.%6.%7"/>
      <w:lvlJc w:val="left"/>
      <w:pPr>
        <w:tabs>
          <w:tab w:val="num" w:pos="0"/>
        </w:tabs>
        <w:ind w:left="8100" w:hanging="1440"/>
      </w:pPr>
    </w:lvl>
    <w:lvl w:ilvl="7">
      <w:start w:val="1"/>
      <w:numFmt w:val="decimal"/>
      <w:isLgl/>
      <w:lvlText w:val="%1.%2.%3.%4.%5.%6.%7.%8"/>
      <w:lvlJc w:val="left"/>
      <w:pPr>
        <w:tabs>
          <w:tab w:val="num" w:pos="0"/>
        </w:tabs>
        <w:ind w:left="9150" w:hanging="1440"/>
      </w:pPr>
    </w:lvl>
    <w:lvl w:ilvl="8">
      <w:start w:val="1"/>
      <w:numFmt w:val="decimal"/>
      <w:isLgl/>
      <w:lvlText w:val="%1.%2.%3.%4.%5.%6.%7.%8.%9"/>
      <w:lvlJc w:val="left"/>
      <w:pPr>
        <w:tabs>
          <w:tab w:val="num" w:pos="0"/>
        </w:tabs>
        <w:ind w:left="10560" w:hanging="1800"/>
      </w:pPr>
    </w:lvl>
  </w:abstractNum>
  <w:abstractNum w:abstractNumId="32" w15:restartNumberingAfterBreak="0">
    <w:nsid w:val="663258E9"/>
    <w:multiLevelType w:val="multilevel"/>
    <w:tmpl w:val="4AC6E7AC"/>
    <w:lvl w:ilvl="0">
      <w:start w:val="1"/>
      <w:numFmt w:val="decimal"/>
      <w:lvlText w:val=""/>
      <w:lvlJc w:val="left"/>
      <w:pPr>
        <w:tabs>
          <w:tab w:val="num" w:pos="1440"/>
        </w:tabs>
        <w:ind w:left="1440" w:hanging="360"/>
      </w:pPr>
    </w:lvl>
    <w:lvl w:ilvl="1">
      <w:start w:val="1"/>
      <w:numFmt w:val="decimal"/>
      <w:lvlText w:val="%2)"/>
      <w:lvlJc w:val="left"/>
      <w:pPr>
        <w:tabs>
          <w:tab w:val="num" w:pos="1070"/>
        </w:tabs>
        <w:ind w:left="1070" w:hanging="360"/>
      </w:pPr>
    </w:lvl>
    <w:lvl w:ilvl="2">
      <w:start w:val="1"/>
      <w:numFmt w:val="decimal"/>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decimal"/>
      <w:lvlText w:val=""/>
      <w:lvlJc w:val="left"/>
      <w:pPr>
        <w:tabs>
          <w:tab w:val="num" w:pos="3600"/>
        </w:tabs>
        <w:ind w:left="3600" w:hanging="360"/>
      </w:pPr>
    </w:lvl>
    <w:lvl w:ilvl="5">
      <w:start w:val="1"/>
      <w:numFmt w:val="decimal"/>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decimal"/>
      <w:lvlText w:val=""/>
      <w:lvlJc w:val="left"/>
      <w:pPr>
        <w:tabs>
          <w:tab w:val="num" w:pos="5760"/>
        </w:tabs>
        <w:ind w:left="5760" w:hanging="360"/>
      </w:pPr>
    </w:lvl>
    <w:lvl w:ilvl="8">
      <w:start w:val="1"/>
      <w:numFmt w:val="decimal"/>
      <w:lvlText w:val=""/>
      <w:lvlJc w:val="left"/>
      <w:pPr>
        <w:tabs>
          <w:tab w:val="num" w:pos="6480"/>
        </w:tabs>
        <w:ind w:left="6480" w:hanging="180"/>
      </w:pPr>
    </w:lvl>
  </w:abstractNum>
  <w:abstractNum w:abstractNumId="33" w15:restartNumberingAfterBreak="0">
    <w:nsid w:val="672B24AF"/>
    <w:multiLevelType w:val="multilevel"/>
    <w:tmpl w:val="197C20E2"/>
    <w:lvl w:ilvl="0">
      <w:start w:val="1"/>
      <w:numFmt w:val="decimal"/>
      <w:lvlText w:val="%1."/>
      <w:lvlJc w:val="left"/>
      <w:pPr>
        <w:tabs>
          <w:tab w:val="num" w:pos="0"/>
        </w:tabs>
        <w:ind w:left="70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99A08EF"/>
    <w:multiLevelType w:val="multilevel"/>
    <w:tmpl w:val="D8CEDF14"/>
    <w:lvl w:ilvl="0">
      <w:start w:val="1"/>
      <w:numFmt w:val="decimal"/>
      <w:lvlText w:val=""/>
      <w:lvlJc w:val="left"/>
      <w:pPr>
        <w:tabs>
          <w:tab w:val="num" w:pos="0"/>
        </w:tabs>
        <w:ind w:left="0" w:firstLine="0"/>
      </w:pPr>
    </w:lvl>
    <w:lvl w:ilvl="1">
      <w:start w:val="1"/>
      <w:numFmt w:val="decimal"/>
      <w:lvlText w:val=""/>
      <w:lvlJc w:val="left"/>
      <w:pPr>
        <w:tabs>
          <w:tab w:val="num" w:pos="0"/>
        </w:tabs>
        <w:ind w:left="0" w:firstLine="0"/>
      </w:pPr>
    </w:lvl>
    <w:lvl w:ilvl="2">
      <w:start w:val="1"/>
      <w:numFmt w:val="decimal"/>
      <w:lvlText w:val=""/>
      <w:lvlJc w:val="left"/>
      <w:pPr>
        <w:tabs>
          <w:tab w:val="num" w:pos="0"/>
        </w:tabs>
        <w:ind w:left="0" w:firstLine="0"/>
      </w:pPr>
    </w:lvl>
    <w:lvl w:ilvl="3">
      <w:start w:val="1"/>
      <w:numFmt w:val="decimal"/>
      <w:lvlText w:val="%4)"/>
      <w:lvlJc w:val="left"/>
      <w:pPr>
        <w:tabs>
          <w:tab w:val="num" w:pos="0"/>
        </w:tabs>
        <w:ind w:left="786" w:hanging="360"/>
      </w:pPr>
      <w:rPr>
        <w:b w:val="0"/>
        <w:i w:val="0"/>
        <w:color w:val="auto"/>
        <w:sz w:val="22"/>
        <w:szCs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4320" w:hanging="180"/>
      </w:pPr>
    </w:lvl>
    <w:lvl w:ilvl="6">
      <w:start w:val="1"/>
      <w:numFmt w:val="decimal"/>
      <w:lvlText w:val=""/>
      <w:lvlJc w:val="left"/>
      <w:pPr>
        <w:tabs>
          <w:tab w:val="num" w:pos="0"/>
        </w:tabs>
        <w:ind w:left="5040" w:hanging="360"/>
      </w:pPr>
    </w:lvl>
    <w:lvl w:ilvl="7">
      <w:start w:val="1"/>
      <w:numFmt w:val="decimal"/>
      <w:lvlText w:val=""/>
      <w:lvlJc w:val="left"/>
      <w:pPr>
        <w:tabs>
          <w:tab w:val="num" w:pos="0"/>
        </w:tabs>
        <w:ind w:left="5760" w:hanging="360"/>
      </w:pPr>
    </w:lvl>
    <w:lvl w:ilvl="8">
      <w:start w:val="1"/>
      <w:numFmt w:val="decimal"/>
      <w:lvlText w:val=""/>
      <w:lvlJc w:val="left"/>
      <w:pPr>
        <w:tabs>
          <w:tab w:val="num" w:pos="0"/>
        </w:tabs>
        <w:ind w:left="6480" w:hanging="180"/>
      </w:pPr>
    </w:lvl>
  </w:abstractNum>
  <w:abstractNum w:abstractNumId="35" w15:restartNumberingAfterBreak="0">
    <w:nsid w:val="6ABE4EA6"/>
    <w:multiLevelType w:val="multilevel"/>
    <w:tmpl w:val="ED9C3CC2"/>
    <w:lvl w:ilvl="0">
      <w:start w:val="1"/>
      <w:numFmt w:val="decimal"/>
      <w:lvlText w:val="%1."/>
      <w:lvlJc w:val="left"/>
      <w:pPr>
        <w:tabs>
          <w:tab w:val="num" w:pos="0"/>
        </w:tabs>
        <w:ind w:left="979" w:firstLine="0"/>
      </w:pPr>
      <w:rPr>
        <w:rFonts w:ascii="Times New Roman" w:eastAsia="Arial" w:hAnsi="Times New Roman" w:cs="Times New Roman"/>
        <w:b w:val="0"/>
        <w:i w:val="0"/>
        <w:strike w:val="0"/>
        <w:dstrike w:val="0"/>
        <w:color w:val="000000"/>
        <w:position w:val="0"/>
        <w:sz w:val="20"/>
        <w:szCs w:val="20"/>
        <w:u w:val="none" w:color="000000"/>
        <w:effect w:val="none"/>
        <w:vertAlign w:val="baseline"/>
      </w:rPr>
    </w:lvl>
    <w:lvl w:ilvl="1">
      <w:start w:val="1"/>
      <w:numFmt w:val="decimal"/>
      <w:lvlText w:val="%2)"/>
      <w:lvlJc w:val="left"/>
      <w:pPr>
        <w:tabs>
          <w:tab w:val="num" w:pos="0"/>
        </w:tabs>
        <w:ind w:left="1560" w:firstLine="0"/>
      </w:pPr>
      <w:rPr>
        <w:rFonts w:ascii="Arial" w:eastAsia="Arial" w:hAnsi="Arial" w:cs="Arial"/>
        <w:b w:val="0"/>
        <w:i w:val="0"/>
        <w:strike w:val="0"/>
        <w:dstrike w:val="0"/>
        <w:color w:val="000000"/>
        <w:position w:val="0"/>
        <w:sz w:val="22"/>
        <w:szCs w:val="22"/>
        <w:u w:val="none" w:color="000000"/>
        <w:effect w:val="none"/>
        <w:vertAlign w:val="baseline"/>
      </w:rPr>
    </w:lvl>
    <w:lvl w:ilvl="2">
      <w:start w:val="1"/>
      <w:numFmt w:val="lowerRoman"/>
      <w:lvlText w:val="%3"/>
      <w:lvlJc w:val="left"/>
      <w:pPr>
        <w:tabs>
          <w:tab w:val="num" w:pos="0"/>
        </w:tabs>
        <w:ind w:left="1363" w:firstLine="0"/>
      </w:pPr>
      <w:rPr>
        <w:rFonts w:ascii="Arial" w:eastAsia="Arial" w:hAnsi="Arial" w:cs="Arial"/>
        <w:b w:val="0"/>
        <w:i w:val="0"/>
        <w:strike w:val="0"/>
        <w:dstrike w:val="0"/>
        <w:color w:val="000000"/>
        <w:position w:val="0"/>
        <w:sz w:val="22"/>
        <w:szCs w:val="22"/>
        <w:u w:val="none" w:color="000000"/>
        <w:effect w:val="none"/>
        <w:vertAlign w:val="baseline"/>
      </w:rPr>
    </w:lvl>
    <w:lvl w:ilvl="3">
      <w:start w:val="1"/>
      <w:numFmt w:val="decimal"/>
      <w:lvlText w:val="%4"/>
      <w:lvlJc w:val="left"/>
      <w:pPr>
        <w:tabs>
          <w:tab w:val="num" w:pos="0"/>
        </w:tabs>
        <w:ind w:left="2083" w:firstLine="0"/>
      </w:pPr>
      <w:rPr>
        <w:rFonts w:ascii="Arial" w:eastAsia="Arial" w:hAnsi="Arial" w:cs="Arial"/>
        <w:b w:val="0"/>
        <w:i w:val="0"/>
        <w:strike w:val="0"/>
        <w:dstrike w:val="0"/>
        <w:color w:val="000000"/>
        <w:position w:val="0"/>
        <w:sz w:val="22"/>
        <w:szCs w:val="22"/>
        <w:u w:val="none" w:color="000000"/>
        <w:effect w:val="none"/>
        <w:vertAlign w:val="baseline"/>
      </w:rPr>
    </w:lvl>
    <w:lvl w:ilvl="4">
      <w:start w:val="1"/>
      <w:numFmt w:val="lowerLetter"/>
      <w:lvlText w:val="%5"/>
      <w:lvlJc w:val="left"/>
      <w:pPr>
        <w:tabs>
          <w:tab w:val="num" w:pos="0"/>
        </w:tabs>
        <w:ind w:left="2803" w:firstLine="0"/>
      </w:pPr>
      <w:rPr>
        <w:rFonts w:ascii="Arial" w:eastAsia="Arial" w:hAnsi="Arial" w:cs="Arial"/>
        <w:b w:val="0"/>
        <w:i w:val="0"/>
        <w:strike w:val="0"/>
        <w:dstrike w:val="0"/>
        <w:color w:val="000000"/>
        <w:position w:val="0"/>
        <w:sz w:val="22"/>
        <w:szCs w:val="22"/>
        <w:u w:val="none" w:color="000000"/>
        <w:effect w:val="none"/>
        <w:vertAlign w:val="baseline"/>
      </w:rPr>
    </w:lvl>
    <w:lvl w:ilvl="5">
      <w:start w:val="1"/>
      <w:numFmt w:val="lowerRoman"/>
      <w:lvlText w:val="%6"/>
      <w:lvlJc w:val="left"/>
      <w:pPr>
        <w:tabs>
          <w:tab w:val="num" w:pos="0"/>
        </w:tabs>
        <w:ind w:left="3523" w:firstLine="0"/>
      </w:pPr>
      <w:rPr>
        <w:rFonts w:ascii="Arial" w:eastAsia="Arial" w:hAnsi="Arial" w:cs="Arial"/>
        <w:b w:val="0"/>
        <w:i w:val="0"/>
        <w:strike w:val="0"/>
        <w:dstrike w:val="0"/>
        <w:color w:val="000000"/>
        <w:position w:val="0"/>
        <w:sz w:val="22"/>
        <w:szCs w:val="22"/>
        <w:u w:val="none" w:color="000000"/>
        <w:effect w:val="none"/>
        <w:vertAlign w:val="baseline"/>
      </w:rPr>
    </w:lvl>
    <w:lvl w:ilvl="6">
      <w:start w:val="1"/>
      <w:numFmt w:val="decimal"/>
      <w:lvlText w:val="%7"/>
      <w:lvlJc w:val="left"/>
      <w:pPr>
        <w:tabs>
          <w:tab w:val="num" w:pos="0"/>
        </w:tabs>
        <w:ind w:left="4243" w:firstLine="0"/>
      </w:pPr>
      <w:rPr>
        <w:rFonts w:ascii="Arial" w:eastAsia="Arial" w:hAnsi="Arial" w:cs="Arial"/>
        <w:b w:val="0"/>
        <w:i w:val="0"/>
        <w:strike w:val="0"/>
        <w:dstrike w:val="0"/>
        <w:color w:val="000000"/>
        <w:position w:val="0"/>
        <w:sz w:val="22"/>
        <w:szCs w:val="22"/>
        <w:u w:val="none" w:color="000000"/>
        <w:effect w:val="none"/>
        <w:vertAlign w:val="baseline"/>
      </w:rPr>
    </w:lvl>
    <w:lvl w:ilvl="7">
      <w:start w:val="1"/>
      <w:numFmt w:val="lowerLetter"/>
      <w:lvlText w:val="%8"/>
      <w:lvlJc w:val="left"/>
      <w:pPr>
        <w:tabs>
          <w:tab w:val="num" w:pos="0"/>
        </w:tabs>
        <w:ind w:left="4963" w:firstLine="0"/>
      </w:pPr>
      <w:rPr>
        <w:rFonts w:ascii="Arial" w:eastAsia="Arial" w:hAnsi="Arial" w:cs="Arial"/>
        <w:b w:val="0"/>
        <w:i w:val="0"/>
        <w:strike w:val="0"/>
        <w:dstrike w:val="0"/>
        <w:color w:val="000000"/>
        <w:position w:val="0"/>
        <w:sz w:val="22"/>
        <w:szCs w:val="22"/>
        <w:u w:val="none" w:color="000000"/>
        <w:effect w:val="none"/>
        <w:vertAlign w:val="baseline"/>
      </w:rPr>
    </w:lvl>
    <w:lvl w:ilvl="8">
      <w:start w:val="1"/>
      <w:numFmt w:val="lowerRoman"/>
      <w:lvlText w:val="%9"/>
      <w:lvlJc w:val="left"/>
      <w:pPr>
        <w:tabs>
          <w:tab w:val="num" w:pos="0"/>
        </w:tabs>
        <w:ind w:left="5683" w:firstLine="0"/>
      </w:pPr>
      <w:rPr>
        <w:rFonts w:ascii="Arial" w:eastAsia="Arial" w:hAnsi="Arial" w:cs="Arial"/>
        <w:b w:val="0"/>
        <w:i w:val="0"/>
        <w:strike w:val="0"/>
        <w:dstrike w:val="0"/>
        <w:color w:val="000000"/>
        <w:position w:val="0"/>
        <w:sz w:val="22"/>
        <w:szCs w:val="22"/>
        <w:u w:val="none" w:color="000000"/>
        <w:effect w:val="none"/>
        <w:vertAlign w:val="baseline"/>
      </w:rPr>
    </w:lvl>
  </w:abstractNum>
  <w:abstractNum w:abstractNumId="36" w15:restartNumberingAfterBreak="0">
    <w:nsid w:val="6F6B3819"/>
    <w:multiLevelType w:val="multilevel"/>
    <w:tmpl w:val="A172459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0A66DD9"/>
    <w:multiLevelType w:val="multilevel"/>
    <w:tmpl w:val="B980D1C8"/>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0B92633"/>
    <w:multiLevelType w:val="multilevel"/>
    <w:tmpl w:val="6AA603E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9" w15:restartNumberingAfterBreak="0">
    <w:nsid w:val="71A76B73"/>
    <w:multiLevelType w:val="multilevel"/>
    <w:tmpl w:val="A1F00714"/>
    <w:lvl w:ilvl="0">
      <w:start w:val="7"/>
      <w:numFmt w:val="decimal"/>
      <w:suff w:val="space"/>
      <w:lvlText w:val="%1."/>
      <w:lvlJc w:val="left"/>
      <w:pPr>
        <w:ind w:left="227" w:hanging="227"/>
      </w:pPr>
      <w:rPr>
        <w:rFonts w:ascii="Calibri" w:hAnsi="Calibri" w:cs="Calibri" w:hint="default"/>
        <w:iCs/>
        <w:strike w:val="0"/>
        <w:dstrike w:val="0"/>
        <w:sz w:val="21"/>
        <w:szCs w:val="21"/>
        <w:u w:val="none"/>
        <w:effect w:val="none"/>
      </w:rPr>
    </w:lvl>
    <w:lvl w:ilvl="1">
      <w:start w:val="1"/>
      <w:numFmt w:val="decimal"/>
      <w:lvlText w:val="%2)"/>
      <w:lvlJc w:val="left"/>
      <w:pPr>
        <w:tabs>
          <w:tab w:val="num" w:pos="284"/>
        </w:tabs>
        <w:ind w:left="567" w:hanging="283"/>
      </w:pPr>
      <w:rPr>
        <w:rFonts w:ascii="Calibri" w:hAnsi="Calibri" w:cs="Calibri" w:hint="default"/>
        <w:iCs/>
        <w:sz w:val="21"/>
        <w:szCs w:val="21"/>
      </w:rPr>
    </w:lvl>
    <w:lvl w:ilvl="2">
      <w:start w:val="1"/>
      <w:numFmt w:val="lowerLetter"/>
      <w:suff w:val="space"/>
      <w:lvlText w:val="%3)"/>
      <w:lvlJc w:val="left"/>
      <w:pPr>
        <w:ind w:left="680" w:hanging="226"/>
      </w:pPr>
      <w:rPr>
        <w:rFonts w:ascii="Calibri" w:hAnsi="Calibri" w:cs="Calibri" w:hint="default"/>
        <w:iCs/>
        <w:sz w:val="21"/>
        <w:szCs w:val="21"/>
      </w:rPr>
    </w:lvl>
    <w:lvl w:ilvl="3">
      <w:start w:val="1"/>
      <w:numFmt w:val="none"/>
      <w:suff w:val="nothing"/>
      <w:lvlText w:val=""/>
      <w:lvlJc w:val="left"/>
      <w:pPr>
        <w:ind w:left="0" w:firstLine="0"/>
      </w:pPr>
      <w:rPr>
        <w:rFonts w:ascii="Calibri" w:hAnsi="Calibri" w:cs="Calibri" w:hint="default"/>
        <w:iCs/>
        <w:sz w:val="21"/>
        <w:szCs w:val="21"/>
      </w:rPr>
    </w:lvl>
    <w:lvl w:ilvl="4">
      <w:start w:val="1"/>
      <w:numFmt w:val="none"/>
      <w:suff w:val="nothing"/>
      <w:lvlText w:val=""/>
      <w:lvlJc w:val="left"/>
      <w:pPr>
        <w:ind w:left="0" w:firstLine="0"/>
      </w:pPr>
      <w:rPr>
        <w:rFonts w:ascii="Calibri" w:hAnsi="Calibri" w:cs="Calibri" w:hint="default"/>
        <w:iCs/>
        <w:sz w:val="21"/>
        <w:szCs w:val="21"/>
      </w:rPr>
    </w:lvl>
    <w:lvl w:ilvl="5">
      <w:start w:val="1"/>
      <w:numFmt w:val="none"/>
      <w:suff w:val="nothing"/>
      <w:lvlText w:val=""/>
      <w:lvlJc w:val="left"/>
      <w:pPr>
        <w:ind w:left="0" w:firstLine="0"/>
      </w:pPr>
      <w:rPr>
        <w:rFonts w:ascii="Calibri" w:hAnsi="Calibri" w:cs="Calibri" w:hint="default"/>
        <w:iCs/>
        <w:sz w:val="21"/>
        <w:szCs w:val="21"/>
      </w:rPr>
    </w:lvl>
    <w:lvl w:ilvl="6">
      <w:start w:val="1"/>
      <w:numFmt w:val="none"/>
      <w:suff w:val="nothing"/>
      <w:lvlText w:val=""/>
      <w:lvlJc w:val="left"/>
      <w:pPr>
        <w:ind w:left="0" w:firstLine="0"/>
      </w:pPr>
      <w:rPr>
        <w:rFonts w:ascii="Calibri" w:hAnsi="Calibri" w:cs="Calibri" w:hint="default"/>
        <w:iCs/>
        <w:sz w:val="21"/>
        <w:szCs w:val="21"/>
      </w:rPr>
    </w:lvl>
    <w:lvl w:ilvl="7">
      <w:start w:val="1"/>
      <w:numFmt w:val="none"/>
      <w:suff w:val="nothing"/>
      <w:lvlText w:val=""/>
      <w:lvlJc w:val="left"/>
      <w:pPr>
        <w:ind w:left="0" w:firstLine="0"/>
      </w:pPr>
      <w:rPr>
        <w:rFonts w:ascii="Calibri" w:hAnsi="Calibri" w:cs="Calibri" w:hint="default"/>
        <w:iCs/>
        <w:sz w:val="21"/>
        <w:szCs w:val="21"/>
      </w:rPr>
    </w:lvl>
    <w:lvl w:ilvl="8">
      <w:start w:val="1"/>
      <w:numFmt w:val="none"/>
      <w:suff w:val="nothing"/>
      <w:lvlText w:val=""/>
      <w:lvlJc w:val="left"/>
      <w:pPr>
        <w:ind w:left="0" w:firstLine="0"/>
      </w:pPr>
      <w:rPr>
        <w:rFonts w:ascii="Calibri" w:hAnsi="Calibri" w:cs="Calibri" w:hint="default"/>
        <w:iCs/>
        <w:sz w:val="21"/>
        <w:szCs w:val="21"/>
      </w:rPr>
    </w:lvl>
  </w:abstractNum>
  <w:abstractNum w:abstractNumId="40" w15:restartNumberingAfterBreak="0">
    <w:nsid w:val="72754DEA"/>
    <w:multiLevelType w:val="multilevel"/>
    <w:tmpl w:val="0A62AC7C"/>
    <w:lvl w:ilvl="0">
      <w:start w:val="1"/>
      <w:numFmt w:val="decimal"/>
      <w:suff w:val="space"/>
      <w:lvlText w:val="%1."/>
      <w:lvlJc w:val="left"/>
      <w:pPr>
        <w:tabs>
          <w:tab w:val="num" w:pos="0"/>
        </w:tabs>
        <w:ind w:left="227" w:hanging="227"/>
      </w:pPr>
      <w:rPr>
        <w:rFonts w:ascii="Calibri" w:hAnsi="Calibri" w:cs="Calibri" w:hint="default"/>
        <w:i w:val="0"/>
        <w:iCs/>
        <w:strike w:val="0"/>
        <w:dstrike w:val="0"/>
        <w:color w:val="auto"/>
        <w:sz w:val="21"/>
        <w:szCs w:val="21"/>
        <w:u w:val="none"/>
        <w:effect w:val="none"/>
        <w:lang w:val="pl-PL"/>
      </w:rPr>
    </w:lvl>
    <w:lvl w:ilvl="1">
      <w:start w:val="1"/>
      <w:numFmt w:val="decimal"/>
      <w:lvlText w:val="%2)"/>
      <w:lvlJc w:val="left"/>
      <w:pPr>
        <w:tabs>
          <w:tab w:val="num" w:pos="284"/>
        </w:tabs>
        <w:ind w:left="567" w:hanging="283"/>
      </w:pPr>
      <w:rPr>
        <w:rFonts w:ascii="Calibri" w:hAnsi="Calibri" w:cs="Calibri" w:hint="default"/>
        <w:iCs/>
        <w:sz w:val="21"/>
        <w:szCs w:val="21"/>
        <w:lang w:val="pl-PL"/>
      </w:rPr>
    </w:lvl>
    <w:lvl w:ilvl="2">
      <w:start w:val="1"/>
      <w:numFmt w:val="lowerLetter"/>
      <w:suff w:val="space"/>
      <w:lvlText w:val="%3)"/>
      <w:lvlJc w:val="left"/>
      <w:pPr>
        <w:tabs>
          <w:tab w:val="num" w:pos="0"/>
        </w:tabs>
        <w:ind w:left="680" w:hanging="226"/>
      </w:pPr>
      <w:rPr>
        <w:rFonts w:ascii="Calibri" w:hAnsi="Calibri" w:cs="Calibri" w:hint="default"/>
        <w:iCs/>
        <w:sz w:val="21"/>
        <w:szCs w:val="21"/>
        <w:lang w:val="pl-PL"/>
      </w:rPr>
    </w:lvl>
    <w:lvl w:ilvl="3">
      <w:start w:val="1"/>
      <w:numFmt w:val="none"/>
      <w:suff w:val="nothing"/>
      <w:lvlText w:val=""/>
      <w:lvlJc w:val="left"/>
      <w:pPr>
        <w:tabs>
          <w:tab w:val="num" w:pos="0"/>
        </w:tabs>
        <w:ind w:left="0" w:firstLine="0"/>
      </w:pPr>
      <w:rPr>
        <w:rFonts w:ascii="Calibri" w:hAnsi="Calibri" w:cs="Calibri" w:hint="default"/>
        <w:iCs/>
        <w:sz w:val="21"/>
        <w:szCs w:val="21"/>
        <w:lang w:val="pl-PL"/>
      </w:rPr>
    </w:lvl>
    <w:lvl w:ilvl="4">
      <w:start w:val="1"/>
      <w:numFmt w:val="none"/>
      <w:suff w:val="nothing"/>
      <w:lvlText w:val=""/>
      <w:lvlJc w:val="left"/>
      <w:pPr>
        <w:tabs>
          <w:tab w:val="num" w:pos="0"/>
        </w:tabs>
        <w:ind w:left="0" w:firstLine="0"/>
      </w:pPr>
      <w:rPr>
        <w:rFonts w:ascii="Calibri" w:hAnsi="Calibri" w:cs="Calibri" w:hint="default"/>
        <w:iCs/>
        <w:sz w:val="21"/>
        <w:szCs w:val="21"/>
        <w:lang w:val="pl-PL"/>
      </w:rPr>
    </w:lvl>
    <w:lvl w:ilvl="5">
      <w:start w:val="1"/>
      <w:numFmt w:val="none"/>
      <w:suff w:val="nothing"/>
      <w:lvlText w:val=""/>
      <w:lvlJc w:val="left"/>
      <w:pPr>
        <w:tabs>
          <w:tab w:val="num" w:pos="0"/>
        </w:tabs>
        <w:ind w:left="0" w:firstLine="0"/>
      </w:pPr>
      <w:rPr>
        <w:rFonts w:ascii="Calibri" w:hAnsi="Calibri" w:cs="Calibri" w:hint="default"/>
        <w:iCs/>
        <w:sz w:val="21"/>
        <w:szCs w:val="21"/>
        <w:lang w:val="pl-PL"/>
      </w:rPr>
    </w:lvl>
    <w:lvl w:ilvl="6">
      <w:start w:val="1"/>
      <w:numFmt w:val="none"/>
      <w:suff w:val="nothing"/>
      <w:lvlText w:val=""/>
      <w:lvlJc w:val="left"/>
      <w:pPr>
        <w:tabs>
          <w:tab w:val="num" w:pos="0"/>
        </w:tabs>
        <w:ind w:left="0" w:firstLine="0"/>
      </w:pPr>
      <w:rPr>
        <w:rFonts w:ascii="Calibri" w:hAnsi="Calibri" w:cs="Calibri" w:hint="default"/>
        <w:iCs/>
        <w:sz w:val="21"/>
        <w:szCs w:val="21"/>
        <w:lang w:val="pl-PL"/>
      </w:rPr>
    </w:lvl>
    <w:lvl w:ilvl="7">
      <w:start w:val="1"/>
      <w:numFmt w:val="none"/>
      <w:suff w:val="nothing"/>
      <w:lvlText w:val=""/>
      <w:lvlJc w:val="left"/>
      <w:pPr>
        <w:tabs>
          <w:tab w:val="num" w:pos="0"/>
        </w:tabs>
        <w:ind w:left="0" w:firstLine="0"/>
      </w:pPr>
      <w:rPr>
        <w:rFonts w:ascii="Calibri" w:hAnsi="Calibri" w:cs="Calibri" w:hint="default"/>
        <w:iCs/>
        <w:sz w:val="21"/>
        <w:szCs w:val="21"/>
        <w:lang w:val="pl-PL"/>
      </w:rPr>
    </w:lvl>
    <w:lvl w:ilvl="8">
      <w:start w:val="1"/>
      <w:numFmt w:val="none"/>
      <w:suff w:val="nothing"/>
      <w:lvlText w:val=""/>
      <w:lvlJc w:val="left"/>
      <w:pPr>
        <w:tabs>
          <w:tab w:val="num" w:pos="0"/>
        </w:tabs>
        <w:ind w:left="0" w:firstLine="0"/>
      </w:pPr>
      <w:rPr>
        <w:rFonts w:ascii="Calibri" w:hAnsi="Calibri" w:cs="Calibri" w:hint="default"/>
        <w:iCs/>
        <w:sz w:val="21"/>
        <w:szCs w:val="21"/>
        <w:lang w:val="pl-PL"/>
      </w:rPr>
    </w:lvl>
  </w:abstractNum>
  <w:abstractNum w:abstractNumId="41" w15:restartNumberingAfterBreak="0">
    <w:nsid w:val="7F8015E1"/>
    <w:multiLevelType w:val="multilevel"/>
    <w:tmpl w:val="057CD856"/>
    <w:lvl w:ilvl="0">
      <w:start w:val="1"/>
      <w:numFmt w:val="decimal"/>
      <w:lvlText w:val="%1."/>
      <w:lvlJc w:val="left"/>
      <w:pPr>
        <w:tabs>
          <w:tab w:val="num" w:pos="0"/>
        </w:tabs>
        <w:ind w:left="360" w:hanging="360"/>
      </w:pPr>
      <w:rPr>
        <w:rFonts w:ascii="Times New Roman" w:hAnsi="Times New Roman" w:cs="Times New Roman"/>
        <w:position w:val="0"/>
        <w:sz w:val="22"/>
        <w:szCs w:val="22"/>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55660669">
    <w:abstractNumId w:val="20"/>
  </w:num>
  <w:num w:numId="2" w16cid:durableId="884685303">
    <w:abstractNumId w:val="5"/>
  </w:num>
  <w:num w:numId="3" w16cid:durableId="1619801660">
    <w:abstractNumId w:val="38"/>
  </w:num>
  <w:num w:numId="4" w16cid:durableId="1328049254">
    <w:abstractNumId w:val="29"/>
  </w:num>
  <w:num w:numId="5" w16cid:durableId="180052263">
    <w:abstractNumId w:val="15"/>
  </w:num>
  <w:num w:numId="6" w16cid:durableId="1322386139">
    <w:abstractNumId w:val="12"/>
  </w:num>
  <w:num w:numId="7" w16cid:durableId="309332047">
    <w:abstractNumId w:val="13"/>
  </w:num>
  <w:num w:numId="8" w16cid:durableId="1516845220">
    <w:abstractNumId w:val="1"/>
  </w:num>
  <w:num w:numId="9" w16cid:durableId="1714429687">
    <w:abstractNumId w:val="26"/>
  </w:num>
  <w:num w:numId="10" w16cid:durableId="1766727394">
    <w:abstractNumId w:val="16"/>
  </w:num>
  <w:num w:numId="11" w16cid:durableId="1541358634">
    <w:abstractNumId w:val="23"/>
  </w:num>
  <w:num w:numId="12" w16cid:durableId="2117361579">
    <w:abstractNumId w:val="10"/>
  </w:num>
  <w:num w:numId="13" w16cid:durableId="1300843802">
    <w:abstractNumId w:val="2"/>
  </w:num>
  <w:num w:numId="14" w16cid:durableId="1831289757">
    <w:abstractNumId w:val="8"/>
  </w:num>
  <w:num w:numId="15" w16cid:durableId="509757463">
    <w:abstractNumId w:val="7"/>
  </w:num>
  <w:num w:numId="16" w16cid:durableId="1702170229">
    <w:abstractNumId w:val="9"/>
  </w:num>
  <w:num w:numId="17" w16cid:durableId="1097017799">
    <w:abstractNumId w:val="32"/>
  </w:num>
  <w:num w:numId="18" w16cid:durableId="85734461">
    <w:abstractNumId w:val="11"/>
  </w:num>
  <w:num w:numId="19" w16cid:durableId="1948736340">
    <w:abstractNumId w:val="28"/>
  </w:num>
  <w:num w:numId="20" w16cid:durableId="491607019">
    <w:abstractNumId w:val="37"/>
  </w:num>
  <w:num w:numId="21" w16cid:durableId="2141260709">
    <w:abstractNumId w:val="35"/>
  </w:num>
  <w:num w:numId="22" w16cid:durableId="658508410">
    <w:abstractNumId w:val="22"/>
  </w:num>
  <w:num w:numId="23" w16cid:durableId="1960407952">
    <w:abstractNumId w:val="21"/>
  </w:num>
  <w:num w:numId="24" w16cid:durableId="2014648887">
    <w:abstractNumId w:val="3"/>
  </w:num>
  <w:num w:numId="25" w16cid:durableId="754936368">
    <w:abstractNumId w:val="30"/>
  </w:num>
  <w:num w:numId="26" w16cid:durableId="1296252549">
    <w:abstractNumId w:val="14"/>
  </w:num>
  <w:num w:numId="27" w16cid:durableId="982928267">
    <w:abstractNumId w:val="0"/>
  </w:num>
  <w:num w:numId="28" w16cid:durableId="772825904">
    <w:abstractNumId w:val="17"/>
  </w:num>
  <w:num w:numId="29" w16cid:durableId="1766727520">
    <w:abstractNumId w:val="41"/>
  </w:num>
  <w:num w:numId="30" w16cid:durableId="1749766799">
    <w:abstractNumId w:val="27"/>
  </w:num>
  <w:num w:numId="31" w16cid:durableId="910234559">
    <w:abstractNumId w:val="34"/>
  </w:num>
  <w:num w:numId="32" w16cid:durableId="663162109">
    <w:abstractNumId w:val="4"/>
  </w:num>
  <w:num w:numId="33" w16cid:durableId="1968318379">
    <w:abstractNumId w:val="24"/>
  </w:num>
  <w:num w:numId="34" w16cid:durableId="1746100554">
    <w:abstractNumId w:val="6"/>
  </w:num>
  <w:num w:numId="35" w16cid:durableId="1894803173">
    <w:abstractNumId w:val="36"/>
  </w:num>
  <w:num w:numId="36" w16cid:durableId="2061514158">
    <w:abstractNumId w:val="15"/>
    <w:lvlOverride w:ilvl="0">
      <w:startOverride w:val="1"/>
    </w:lvlOverride>
  </w:num>
  <w:num w:numId="37" w16cid:durableId="1627464779">
    <w:abstractNumId w:val="12"/>
    <w:lvlOverride w:ilvl="0">
      <w:startOverride w:val="1"/>
    </w:lvlOverride>
  </w:num>
  <w:num w:numId="38" w16cid:durableId="1881938825">
    <w:abstractNumId w:val="13"/>
    <w:lvlOverride w:ilvl="0">
      <w:startOverride w:val="1"/>
    </w:lvlOverride>
  </w:num>
  <w:num w:numId="39" w16cid:durableId="1227447511">
    <w:abstractNumId w:val="16"/>
    <w:lvlOverride w:ilvl="0">
      <w:startOverride w:val="1"/>
    </w:lvlOverride>
    <w:lvlOverride w:ilvl="1">
      <w:startOverride w:val="1"/>
    </w:lvlOverride>
    <w:lvlOverride w:ilvl="2">
      <w:startOverride w:val="1"/>
    </w:lvlOverride>
  </w:num>
  <w:num w:numId="40" w16cid:durableId="1064137040">
    <w:abstractNumId w:val="31"/>
    <w:lvlOverride w:ilvl="0">
      <w:startOverride w:val="1"/>
    </w:lvlOverride>
    <w:lvlOverride w:ilvl="1">
      <w:startOverride w:val="4"/>
    </w:lvlOverride>
  </w:num>
  <w:num w:numId="41" w16cid:durableId="1236823613">
    <w:abstractNumId w:val="23"/>
    <w:lvlOverride w:ilvl="0">
      <w:startOverride w:val="1"/>
    </w:lvlOverride>
  </w:num>
  <w:num w:numId="42" w16cid:durableId="1102258698">
    <w:abstractNumId w:val="10"/>
    <w:lvlOverride w:ilvl="0">
      <w:startOverride w:val="1"/>
    </w:lvlOverride>
  </w:num>
  <w:num w:numId="43" w16cid:durableId="713043934">
    <w:abstractNumId w:val="2"/>
    <w:lvlOverride w:ilvl="0">
      <w:startOverride w:val="1"/>
    </w:lvlOverride>
  </w:num>
  <w:num w:numId="44" w16cid:durableId="999700075">
    <w:abstractNumId w:val="8"/>
    <w:lvlOverride w:ilvl="0">
      <w:startOverride w:val="1"/>
    </w:lvlOverride>
  </w:num>
  <w:num w:numId="45" w16cid:durableId="545071130">
    <w:abstractNumId w:val="7"/>
    <w:lvlOverride w:ilvl="0">
      <w:startOverride w:val="1"/>
    </w:lvlOverride>
  </w:num>
  <w:num w:numId="46" w16cid:durableId="886144421">
    <w:abstractNumId w:val="9"/>
    <w:lvlOverride w:ilvl="0">
      <w:startOverride w:val="1"/>
    </w:lvlOverride>
  </w:num>
  <w:num w:numId="47" w16cid:durableId="1806117645">
    <w:abstractNumId w:val="32"/>
    <w:lvlOverride w:ilvl="0">
      <w:startOverride w:val="1"/>
    </w:lvlOverride>
  </w:num>
  <w:num w:numId="48" w16cid:durableId="225189918">
    <w:abstractNumId w:val="37"/>
    <w:lvlOverride w:ilvl="0">
      <w:startOverride w:val="1"/>
    </w:lvlOverride>
  </w:num>
  <w:num w:numId="49" w16cid:durableId="968239751">
    <w:abstractNumId w:val="35"/>
    <w:lvlOverride w:ilvl="0">
      <w:startOverride w:val="1"/>
    </w:lvlOverride>
  </w:num>
  <w:num w:numId="50" w16cid:durableId="815880884">
    <w:abstractNumId w:val="22"/>
    <w:lvlOverride w:ilvl="0">
      <w:startOverride w:val="1"/>
    </w:lvlOverride>
    <w:lvlOverride w:ilvl="1">
      <w:startOverride w:val="1"/>
    </w:lvlOverride>
    <w:lvlOverride w:ilvl="2">
      <w:startOverride w:val="1"/>
    </w:lvlOverride>
    <w:lvlOverride w:ilvl="3">
      <w:startOverride w:val="1"/>
    </w:lvlOverride>
  </w:num>
  <w:num w:numId="51" w16cid:durableId="550117363">
    <w:abstractNumId w:val="33"/>
    <w:lvlOverride w:ilvl="0">
      <w:startOverride w:val="1"/>
    </w:lvlOverride>
  </w:num>
  <w:num w:numId="52" w16cid:durableId="510683408">
    <w:abstractNumId w:val="21"/>
    <w:lvlOverride w:ilvl="0">
      <w:startOverride w:val="1"/>
    </w:lvlOverride>
  </w:num>
  <w:num w:numId="53" w16cid:durableId="70738593">
    <w:abstractNumId w:val="3"/>
    <w:lvlOverride w:ilvl="0">
      <w:startOverride w:val="1"/>
    </w:lvlOverride>
  </w:num>
  <w:num w:numId="54" w16cid:durableId="1654676184">
    <w:abstractNumId w:val="30"/>
    <w:lvlOverride w:ilvl="0">
      <w:startOverride w:val="1"/>
    </w:lvlOverride>
  </w:num>
  <w:num w:numId="55" w16cid:durableId="306857656">
    <w:abstractNumId w:val="14"/>
    <w:lvlOverride w:ilvl="0">
      <w:startOverride w:val="1"/>
    </w:lvlOverride>
  </w:num>
  <w:num w:numId="56" w16cid:durableId="2047214488">
    <w:abstractNumId w:val="25"/>
    <w:lvlOverride w:ilvl="0">
      <w:startOverride w:val="1"/>
    </w:lvlOverride>
  </w:num>
  <w:num w:numId="57" w16cid:durableId="1114906333">
    <w:abstractNumId w:val="19"/>
    <w:lvlOverride w:ilvl="0">
      <w:startOverride w:val="1"/>
    </w:lvlOverride>
  </w:num>
  <w:num w:numId="58" w16cid:durableId="1519658883">
    <w:abstractNumId w:val="18"/>
    <w:lvlOverride w:ilvl="0">
      <w:startOverride w:val="2"/>
    </w:lvlOverride>
  </w:num>
  <w:num w:numId="59" w16cid:durableId="1449541080">
    <w:abstractNumId w:val="17"/>
    <w:lvlOverride w:ilvl="0">
      <w:startOverride w:val="2"/>
    </w:lvlOverride>
  </w:num>
  <w:num w:numId="60" w16cid:durableId="1782333568">
    <w:abstractNumId w:val="41"/>
    <w:lvlOverride w:ilvl="0">
      <w:startOverride w:val="1"/>
    </w:lvlOverride>
  </w:num>
  <w:num w:numId="61" w16cid:durableId="1319455214">
    <w:abstractNumId w:val="27"/>
    <w:lvlOverride w:ilvl="0">
      <w:startOverride w:val="1"/>
    </w:lvlOverride>
  </w:num>
  <w:num w:numId="62" w16cid:durableId="188185636">
    <w:abstractNumId w:val="34"/>
    <w:lvlOverride w:ilvl="0">
      <w:startOverride w:val="1"/>
    </w:lvlOverride>
    <w:lvlOverride w:ilvl="1">
      <w:startOverride w:val="1"/>
    </w:lvlOverride>
    <w:lvlOverride w:ilvl="2">
      <w:startOverride w:val="1"/>
    </w:lvlOverride>
    <w:lvlOverride w:ilvl="3">
      <w:startOverride w:val="1"/>
    </w:lvlOverride>
  </w:num>
  <w:num w:numId="63" w16cid:durableId="19621781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3842839">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ria Gasiorek">
    <w15:presenceInfo w15:providerId="AD" w15:userId="S-1-5-21-3616969358-553113993-593815277-1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F4D"/>
    <w:rsid w:val="00020B3B"/>
    <w:rsid w:val="00025639"/>
    <w:rsid w:val="000701F8"/>
    <w:rsid w:val="00123281"/>
    <w:rsid w:val="00124C67"/>
    <w:rsid w:val="00170C40"/>
    <w:rsid w:val="00180C2C"/>
    <w:rsid w:val="001B1FB4"/>
    <w:rsid w:val="001B3300"/>
    <w:rsid w:val="001E76D6"/>
    <w:rsid w:val="001F58DD"/>
    <w:rsid w:val="00221988"/>
    <w:rsid w:val="00244885"/>
    <w:rsid w:val="00286F5C"/>
    <w:rsid w:val="003A78C1"/>
    <w:rsid w:val="004475D7"/>
    <w:rsid w:val="004842D9"/>
    <w:rsid w:val="00494BD1"/>
    <w:rsid w:val="00563B98"/>
    <w:rsid w:val="00650512"/>
    <w:rsid w:val="00685DBA"/>
    <w:rsid w:val="0068725E"/>
    <w:rsid w:val="006A12D6"/>
    <w:rsid w:val="007504F9"/>
    <w:rsid w:val="007B00EA"/>
    <w:rsid w:val="007D5A14"/>
    <w:rsid w:val="00827BB5"/>
    <w:rsid w:val="00841FE6"/>
    <w:rsid w:val="00863206"/>
    <w:rsid w:val="00890F4D"/>
    <w:rsid w:val="008B5AA3"/>
    <w:rsid w:val="008C4A08"/>
    <w:rsid w:val="0091554E"/>
    <w:rsid w:val="009A08D9"/>
    <w:rsid w:val="009E38DF"/>
    <w:rsid w:val="00A117B9"/>
    <w:rsid w:val="00A234D5"/>
    <w:rsid w:val="00A836A2"/>
    <w:rsid w:val="00AB4980"/>
    <w:rsid w:val="00AD3338"/>
    <w:rsid w:val="00B10B4A"/>
    <w:rsid w:val="00B40D49"/>
    <w:rsid w:val="00BB2EE3"/>
    <w:rsid w:val="00C10949"/>
    <w:rsid w:val="00C13656"/>
    <w:rsid w:val="00C7549D"/>
    <w:rsid w:val="00D4450E"/>
    <w:rsid w:val="00D5309D"/>
    <w:rsid w:val="00E464F1"/>
    <w:rsid w:val="00E51945"/>
    <w:rsid w:val="00E95BFF"/>
    <w:rsid w:val="00F34146"/>
    <w:rsid w:val="00F607DD"/>
    <w:rsid w:val="00F7514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89E4"/>
  <w15:docId w15:val="{977C9F92-46D9-4781-82C5-28C82BA5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4496"/>
  </w:style>
  <w:style w:type="paragraph" w:styleId="Nagwek1">
    <w:name w:val="heading 1"/>
    <w:basedOn w:val="Normalny"/>
    <w:next w:val="Normalny"/>
    <w:link w:val="Nagwek1Znak"/>
    <w:qFormat/>
    <w:rsid w:val="00317C5A"/>
    <w:pPr>
      <w:keepNext/>
      <w:keepLines/>
      <w:numPr>
        <w:numId w:val="1"/>
      </w:numPr>
      <w:spacing w:before="480" w:line="276" w:lineRule="auto"/>
      <w:outlineLvl w:val="0"/>
    </w:pPr>
    <w:rPr>
      <w:rFonts w:ascii="Cambria" w:hAnsi="Cambria" w:cs="Cambria"/>
      <w:b/>
      <w:bCs/>
      <w:color w:val="365F91"/>
      <w:sz w:val="28"/>
      <w:szCs w:val="28"/>
      <w:lang w:eastAsia="ar-SA"/>
    </w:rPr>
  </w:style>
  <w:style w:type="paragraph" w:styleId="Nagwek2">
    <w:name w:val="heading 2"/>
    <w:basedOn w:val="Normalny"/>
    <w:next w:val="Normalny"/>
    <w:link w:val="Nagwek2Znak"/>
    <w:uiPriority w:val="9"/>
    <w:semiHidden/>
    <w:unhideWhenUsed/>
    <w:qFormat/>
    <w:rsid w:val="00B41B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7D0F8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684496"/>
  </w:style>
  <w:style w:type="character" w:customStyle="1" w:styleId="Tekstpodstawowywcity2Znak">
    <w:name w:val="Tekst podstawowy wcięty 2 Znak"/>
    <w:link w:val="Tekstpodstawowywcity2"/>
    <w:qFormat/>
    <w:rsid w:val="002C02BB"/>
    <w:rPr>
      <w:sz w:val="24"/>
    </w:rPr>
  </w:style>
  <w:style w:type="character" w:customStyle="1" w:styleId="StopkaZnak">
    <w:name w:val="Stopka Znak"/>
    <w:basedOn w:val="Domylnaczcionkaakapitu"/>
    <w:link w:val="Stopka"/>
    <w:uiPriority w:val="99"/>
    <w:qFormat/>
    <w:rsid w:val="002C02BB"/>
  </w:style>
  <w:style w:type="character" w:customStyle="1" w:styleId="NagwekZnak">
    <w:name w:val="Nagłówek Znak"/>
    <w:basedOn w:val="Domylnaczcionkaakapitu"/>
    <w:link w:val="Nagwek"/>
    <w:uiPriority w:val="99"/>
    <w:qFormat/>
    <w:rsid w:val="00243916"/>
  </w:style>
  <w:style w:type="character" w:customStyle="1" w:styleId="TekstdymkaZnak">
    <w:name w:val="Tekst dymka Znak"/>
    <w:link w:val="Tekstdymka"/>
    <w:uiPriority w:val="99"/>
    <w:semiHidden/>
    <w:qFormat/>
    <w:rsid w:val="00246F57"/>
    <w:rPr>
      <w:rFonts w:ascii="Tahoma" w:hAnsi="Tahoma" w:cs="Tahoma"/>
      <w:sz w:val="16"/>
      <w:szCs w:val="16"/>
    </w:rPr>
  </w:style>
  <w:style w:type="character" w:styleId="Odwoaniedokomentarza">
    <w:name w:val="annotation reference"/>
    <w:unhideWhenUsed/>
    <w:qFormat/>
    <w:rsid w:val="00246F57"/>
    <w:rPr>
      <w:sz w:val="16"/>
      <w:szCs w:val="16"/>
    </w:rPr>
  </w:style>
  <w:style w:type="character" w:customStyle="1" w:styleId="TekstkomentarzaZnak">
    <w:name w:val="Tekst komentarza Znak"/>
    <w:basedOn w:val="Domylnaczcionkaakapitu"/>
    <w:link w:val="Tekstkomentarza"/>
    <w:uiPriority w:val="99"/>
    <w:qFormat/>
    <w:rsid w:val="00246F57"/>
  </w:style>
  <w:style w:type="character" w:customStyle="1" w:styleId="TematkomentarzaZnak">
    <w:name w:val="Temat komentarza Znak"/>
    <w:link w:val="Tematkomentarza"/>
    <w:uiPriority w:val="99"/>
    <w:semiHidden/>
    <w:qFormat/>
    <w:rsid w:val="00246F57"/>
    <w:rPr>
      <w:b/>
      <w:bCs/>
    </w:rPr>
  </w:style>
  <w:style w:type="character" w:customStyle="1" w:styleId="BodyTextChar">
    <w:name w:val="Body Text Char"/>
    <w:link w:val="TextBody"/>
    <w:qFormat/>
    <w:rsid w:val="00E82342"/>
    <w:rPr>
      <w:sz w:val="28"/>
    </w:rPr>
  </w:style>
  <w:style w:type="character" w:customStyle="1" w:styleId="TekstprzypisudolnegoZnak">
    <w:name w:val="Tekst przypisu dolnego Znak"/>
    <w:basedOn w:val="Domylnaczcionkaakapitu"/>
    <w:link w:val="Tekstprzypisudolnego"/>
    <w:uiPriority w:val="99"/>
    <w:semiHidden/>
    <w:qFormat/>
    <w:rsid w:val="00017B8F"/>
  </w:style>
  <w:style w:type="character" w:customStyle="1" w:styleId="Znakiprzypiswdolnych">
    <w:name w:val="Znaki przypisów dolnych"/>
    <w:uiPriority w:val="99"/>
    <w:semiHidden/>
    <w:unhideWhenUsed/>
    <w:qFormat/>
    <w:rsid w:val="00017B8F"/>
    <w:rPr>
      <w:vertAlign w:val="superscript"/>
    </w:rPr>
  </w:style>
  <w:style w:type="character" w:styleId="Odwoanieprzypisudolnego">
    <w:name w:val="footnote reference"/>
    <w:rPr>
      <w:vertAlign w:val="superscript"/>
    </w:rPr>
  </w:style>
  <w:style w:type="character" w:customStyle="1" w:styleId="TekstpodstawowyZnak">
    <w:name w:val="Tekst podstawowy Znak"/>
    <w:basedOn w:val="Domylnaczcionkaakapitu"/>
    <w:link w:val="Tekstpodstawowy"/>
    <w:uiPriority w:val="99"/>
    <w:qFormat/>
    <w:rsid w:val="00070975"/>
  </w:style>
  <w:style w:type="character" w:customStyle="1" w:styleId="TytuZnak">
    <w:name w:val="Tytuł Znak"/>
    <w:link w:val="Tytu"/>
    <w:qFormat/>
    <w:rsid w:val="00601D4E"/>
    <w:rPr>
      <w:b/>
      <w:sz w:val="32"/>
    </w:rPr>
  </w:style>
  <w:style w:type="character" w:customStyle="1" w:styleId="Nagwek1Znak">
    <w:name w:val="Nagłówek 1 Znak"/>
    <w:link w:val="Nagwek1"/>
    <w:qFormat/>
    <w:rsid w:val="00317C5A"/>
    <w:rPr>
      <w:rFonts w:ascii="Cambria" w:hAnsi="Cambria" w:cs="Cambria"/>
      <w:b/>
      <w:bCs/>
      <w:color w:val="365F91"/>
      <w:sz w:val="28"/>
      <w:szCs w:val="28"/>
      <w:lang w:eastAsia="ar-SA"/>
    </w:rPr>
  </w:style>
  <w:style w:type="character" w:styleId="Pogrubienie">
    <w:name w:val="Strong"/>
    <w:qFormat/>
    <w:rsid w:val="00317C5A"/>
    <w:rPr>
      <w:rFonts w:ascii="Times New Roman" w:hAnsi="Times New Roman" w:cs="Times New Roman"/>
      <w:b/>
      <w:bCs/>
    </w:rPr>
  </w:style>
  <w:style w:type="character" w:customStyle="1" w:styleId="alb">
    <w:name w:val="a_lb"/>
    <w:qFormat/>
    <w:rsid w:val="00EC0334"/>
  </w:style>
  <w:style w:type="character" w:customStyle="1" w:styleId="Tekstpodstawowy2Znak">
    <w:name w:val="Tekst podstawowy 2 Znak"/>
    <w:basedOn w:val="Domylnaczcionkaakapitu"/>
    <w:link w:val="Tekstpodstawowy2"/>
    <w:uiPriority w:val="99"/>
    <w:semiHidden/>
    <w:qFormat/>
    <w:rsid w:val="00C328DC"/>
  </w:style>
  <w:style w:type="character" w:customStyle="1" w:styleId="ng-binding">
    <w:name w:val="ng-binding"/>
    <w:qFormat/>
    <w:rsid w:val="0080473C"/>
  </w:style>
  <w:style w:type="character" w:customStyle="1" w:styleId="ng-scope">
    <w:name w:val="ng-scope"/>
    <w:qFormat/>
    <w:rsid w:val="0080473C"/>
  </w:style>
  <w:style w:type="character" w:customStyle="1" w:styleId="AkapitzlistZnak">
    <w:name w:val="Akapit z listą Znak"/>
    <w:link w:val="Akapitzlist"/>
    <w:uiPriority w:val="34"/>
    <w:qFormat/>
    <w:locked/>
    <w:rsid w:val="00590502"/>
  </w:style>
  <w:style w:type="character" w:customStyle="1" w:styleId="fontstyle01">
    <w:name w:val="fontstyle01"/>
    <w:basedOn w:val="Domylnaczcionkaakapitu"/>
    <w:qFormat/>
    <w:rsid w:val="00EA6B68"/>
    <w:rPr>
      <w:rFonts w:ascii="Verdana" w:hAnsi="Verdana"/>
      <w:b w:val="0"/>
      <w:bCs w:val="0"/>
      <w:i w:val="0"/>
      <w:iCs w:val="0"/>
      <w:color w:val="000000"/>
      <w:sz w:val="20"/>
      <w:szCs w:val="20"/>
    </w:rPr>
  </w:style>
  <w:style w:type="character" w:customStyle="1" w:styleId="fontstyle21">
    <w:name w:val="fontstyle21"/>
    <w:basedOn w:val="Domylnaczcionkaakapitu"/>
    <w:qFormat/>
    <w:rsid w:val="00EA6B68"/>
    <w:rPr>
      <w:rFonts w:ascii="Verdana-Bold" w:hAnsi="Verdana-Bold"/>
      <w:b/>
      <w:bCs/>
      <w:i w:val="0"/>
      <w:iCs w:val="0"/>
      <w:color w:val="000000"/>
      <w:sz w:val="20"/>
      <w:szCs w:val="20"/>
    </w:rPr>
  </w:style>
  <w:style w:type="character" w:customStyle="1" w:styleId="fontstyle31">
    <w:name w:val="fontstyle31"/>
    <w:basedOn w:val="Domylnaczcionkaakapitu"/>
    <w:qFormat/>
    <w:rsid w:val="00BE4427"/>
    <w:rPr>
      <w:rFonts w:ascii="Calibri" w:hAnsi="Calibri" w:cs="Calibri"/>
      <w:b w:val="0"/>
      <w:bCs w:val="0"/>
      <w:i w:val="0"/>
      <w:iCs w:val="0"/>
      <w:color w:val="000000"/>
      <w:sz w:val="20"/>
      <w:szCs w:val="20"/>
    </w:rPr>
  </w:style>
  <w:style w:type="character" w:customStyle="1" w:styleId="markedcontent">
    <w:name w:val="markedcontent"/>
    <w:basedOn w:val="Domylnaczcionkaakapitu"/>
    <w:qFormat/>
    <w:rsid w:val="00270B64"/>
  </w:style>
  <w:style w:type="character" w:customStyle="1" w:styleId="TekstprzypisukocowegoZnak">
    <w:name w:val="Tekst przypisu końcowego Znak"/>
    <w:basedOn w:val="Domylnaczcionkaakapitu"/>
    <w:link w:val="Tekstprzypisukocowego"/>
    <w:uiPriority w:val="99"/>
    <w:semiHidden/>
    <w:qFormat/>
    <w:rsid w:val="00E75F27"/>
  </w:style>
  <w:style w:type="character" w:customStyle="1" w:styleId="Znakiprzypiswkocowych">
    <w:name w:val="Znaki przypisów końcowych"/>
    <w:basedOn w:val="Domylnaczcionkaakapitu"/>
    <w:uiPriority w:val="99"/>
    <w:semiHidden/>
    <w:unhideWhenUsed/>
    <w:qFormat/>
    <w:rsid w:val="00E75F27"/>
    <w:rPr>
      <w:vertAlign w:val="superscript"/>
    </w:rPr>
  </w:style>
  <w:style w:type="character" w:styleId="Odwoanieprzypisukocowego">
    <w:name w:val="endnote reference"/>
    <w:rPr>
      <w:vertAlign w:val="superscript"/>
    </w:rPr>
  </w:style>
  <w:style w:type="character" w:customStyle="1" w:styleId="Nagwek3Znak">
    <w:name w:val="Nagłówek 3 Znak"/>
    <w:basedOn w:val="Domylnaczcionkaakapitu"/>
    <w:link w:val="Nagwek3"/>
    <w:uiPriority w:val="9"/>
    <w:qFormat/>
    <w:rsid w:val="007D0F87"/>
    <w:rPr>
      <w:rFonts w:asciiTheme="majorHAnsi" w:eastAsiaTheme="majorEastAsia" w:hAnsiTheme="majorHAnsi" w:cstheme="majorBidi"/>
      <w:color w:val="243F60" w:themeColor="accent1" w:themeShade="7F"/>
      <w:sz w:val="24"/>
      <w:szCs w:val="24"/>
    </w:rPr>
  </w:style>
  <w:style w:type="character" w:customStyle="1" w:styleId="Nagwek2Znak">
    <w:name w:val="Nagłówek 2 Znak"/>
    <w:basedOn w:val="Domylnaczcionkaakapitu"/>
    <w:link w:val="Nagwek2"/>
    <w:uiPriority w:val="9"/>
    <w:semiHidden/>
    <w:qFormat/>
    <w:rsid w:val="00B41B22"/>
    <w:rPr>
      <w:rFonts w:asciiTheme="majorHAnsi" w:eastAsiaTheme="majorEastAsia" w:hAnsiTheme="majorHAnsi" w:cstheme="majorBidi"/>
      <w:color w:val="365F91" w:themeColor="accent1" w:themeShade="BF"/>
      <w:sz w:val="26"/>
      <w:szCs w:val="26"/>
    </w:rPr>
  </w:style>
  <w:style w:type="character" w:customStyle="1" w:styleId="PodtytuZnak">
    <w:name w:val="Podtytuł Znak"/>
    <w:basedOn w:val="Domylnaczcionkaakapitu"/>
    <w:link w:val="Podtytu"/>
    <w:qFormat/>
    <w:rsid w:val="002F31BF"/>
    <w:rPr>
      <w:rFonts w:ascii="Arial" w:hAnsi="Arial"/>
      <w:b/>
      <w:bCs/>
      <w:sz w:val="24"/>
      <w:lang w:val="x-none" w:eastAsia="ar-SA"/>
    </w:rPr>
  </w:style>
  <w:style w:type="character" w:customStyle="1" w:styleId="ui-provider">
    <w:name w:val="ui-provider"/>
    <w:basedOn w:val="Domylnaczcionkaakapitu"/>
    <w:qFormat/>
    <w:rsid w:val="002F31BF"/>
  </w:style>
  <w:style w:type="character" w:styleId="Hipercze">
    <w:name w:val="Hyperlink"/>
    <w:basedOn w:val="Domylnaczcionkaakapitu"/>
    <w:uiPriority w:val="99"/>
    <w:unhideWhenUsed/>
    <w:rsid w:val="00170BBA"/>
    <w:rPr>
      <w:color w:val="0000FF" w:themeColor="hyperlink"/>
      <w:u w:val="single"/>
    </w:rPr>
  </w:style>
  <w:style w:type="character" w:styleId="Nierozpoznanawzmianka">
    <w:name w:val="Unresolved Mention"/>
    <w:basedOn w:val="Domylnaczcionkaakapitu"/>
    <w:uiPriority w:val="99"/>
    <w:semiHidden/>
    <w:unhideWhenUsed/>
    <w:qFormat/>
    <w:rsid w:val="00170BBA"/>
    <w:rPr>
      <w:color w:val="605E5C"/>
      <w:shd w:val="clear" w:color="auto" w:fill="E1DFDD"/>
    </w:rPr>
  </w:style>
  <w:style w:type="character" w:styleId="Numerwiersza">
    <w:name w:val="line number"/>
  </w:style>
  <w:style w:type="paragraph" w:styleId="Nagwek">
    <w:name w:val="header"/>
    <w:basedOn w:val="Normalny"/>
    <w:next w:val="Tekstpodstawowy"/>
    <w:link w:val="NagwekZnak"/>
    <w:uiPriority w:val="99"/>
    <w:unhideWhenUsed/>
    <w:rsid w:val="00243916"/>
    <w:pPr>
      <w:tabs>
        <w:tab w:val="center" w:pos="4536"/>
        <w:tab w:val="right" w:pos="9072"/>
      </w:tabs>
    </w:pPr>
  </w:style>
  <w:style w:type="paragraph" w:styleId="Tekstpodstawowy">
    <w:name w:val="Body Text"/>
    <w:basedOn w:val="Normalny"/>
    <w:link w:val="TekstpodstawowyZnak"/>
    <w:uiPriority w:val="99"/>
    <w:rsid w:val="00684496"/>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podstawowywcity2">
    <w:name w:val="Body Text Indent 2"/>
    <w:basedOn w:val="Normalny"/>
    <w:link w:val="Tekstpodstawowywcity2Znak"/>
    <w:qFormat/>
    <w:rsid w:val="00684496"/>
    <w:pPr>
      <w:tabs>
        <w:tab w:val="left" w:pos="360"/>
      </w:tabs>
      <w:ind w:left="360" w:hanging="360"/>
    </w:pPr>
    <w:rPr>
      <w:sz w:val="24"/>
    </w:rPr>
  </w:style>
  <w:style w:type="paragraph" w:customStyle="1" w:styleId="Gwkaistopka">
    <w:name w:val="Główka i stopka"/>
    <w:basedOn w:val="Normalny"/>
    <w:qFormat/>
  </w:style>
  <w:style w:type="paragraph" w:styleId="Stopka">
    <w:name w:val="footer"/>
    <w:basedOn w:val="Normalny"/>
    <w:link w:val="StopkaZnak"/>
    <w:uiPriority w:val="99"/>
    <w:rsid w:val="00684496"/>
    <w:pPr>
      <w:tabs>
        <w:tab w:val="center" w:pos="4536"/>
        <w:tab w:val="right" w:pos="9072"/>
      </w:tabs>
    </w:pPr>
  </w:style>
  <w:style w:type="paragraph" w:customStyle="1" w:styleId="redniecieniowanie1akcent21">
    <w:name w:val="Średnie cieniowanie 1 — akcent 21"/>
    <w:uiPriority w:val="1"/>
    <w:qFormat/>
    <w:rsid w:val="006042CE"/>
  </w:style>
  <w:style w:type="paragraph" w:styleId="Tekstpodstawowywcity">
    <w:name w:val="Body Text Indent"/>
    <w:basedOn w:val="Normalny"/>
    <w:rsid w:val="00366865"/>
    <w:pPr>
      <w:spacing w:after="120"/>
      <w:ind w:left="283"/>
    </w:pPr>
  </w:style>
  <w:style w:type="paragraph" w:styleId="Tekstdymka">
    <w:name w:val="Balloon Text"/>
    <w:basedOn w:val="Normalny"/>
    <w:link w:val="TekstdymkaZnak"/>
    <w:uiPriority w:val="99"/>
    <w:semiHidden/>
    <w:unhideWhenUsed/>
    <w:qFormat/>
    <w:rsid w:val="00246F57"/>
    <w:rPr>
      <w:rFonts w:ascii="Tahoma" w:hAnsi="Tahoma" w:cs="Tahoma"/>
      <w:sz w:val="16"/>
      <w:szCs w:val="16"/>
    </w:rPr>
  </w:style>
  <w:style w:type="paragraph" w:styleId="Tekstkomentarza">
    <w:name w:val="annotation text"/>
    <w:basedOn w:val="Normalny"/>
    <w:link w:val="TekstkomentarzaZnak"/>
    <w:unhideWhenUsed/>
    <w:rsid w:val="00246F57"/>
  </w:style>
  <w:style w:type="paragraph" w:styleId="Tematkomentarza">
    <w:name w:val="annotation subject"/>
    <w:basedOn w:val="Tekstkomentarza"/>
    <w:next w:val="Tekstkomentarza"/>
    <w:link w:val="TematkomentarzaZnak"/>
    <w:uiPriority w:val="99"/>
    <w:semiHidden/>
    <w:unhideWhenUsed/>
    <w:qFormat/>
    <w:rsid w:val="00246F57"/>
    <w:rPr>
      <w:b/>
      <w:bCs/>
    </w:rPr>
  </w:style>
  <w:style w:type="paragraph" w:customStyle="1" w:styleId="Standard">
    <w:name w:val="Standard"/>
    <w:qFormat/>
    <w:rsid w:val="00C74AF3"/>
    <w:pPr>
      <w:spacing w:after="200" w:line="276" w:lineRule="auto"/>
      <w:textAlignment w:val="baseline"/>
    </w:pPr>
    <w:rPr>
      <w:rFonts w:ascii="Calibri" w:hAnsi="Calibri" w:cs="Calibri"/>
      <w:kern w:val="2"/>
      <w:sz w:val="22"/>
      <w:szCs w:val="22"/>
      <w:lang w:eastAsia="zh-CN"/>
    </w:rPr>
  </w:style>
  <w:style w:type="paragraph" w:customStyle="1" w:styleId="TextBody">
    <w:name w:val="Text Body"/>
    <w:basedOn w:val="Normalny"/>
    <w:link w:val="BodyTextChar"/>
    <w:qFormat/>
    <w:rsid w:val="00E82342"/>
    <w:pPr>
      <w:spacing w:line="281" w:lineRule="auto"/>
      <w:jc w:val="both"/>
    </w:pPr>
    <w:rPr>
      <w:sz w:val="28"/>
    </w:rPr>
  </w:style>
  <w:style w:type="paragraph" w:styleId="Tekstprzypisudolnego">
    <w:name w:val="footnote text"/>
    <w:basedOn w:val="Normalny"/>
    <w:link w:val="TekstprzypisudolnegoZnak"/>
    <w:uiPriority w:val="99"/>
    <w:semiHidden/>
    <w:unhideWhenUsed/>
    <w:rsid w:val="00017B8F"/>
  </w:style>
  <w:style w:type="paragraph" w:customStyle="1" w:styleId="Kolorowecieniowanieakcent31">
    <w:name w:val="Kolorowe cieniowanie — akcent 31"/>
    <w:basedOn w:val="Normalny"/>
    <w:uiPriority w:val="34"/>
    <w:qFormat/>
    <w:rsid w:val="00D4682D"/>
    <w:pPr>
      <w:ind w:left="720"/>
      <w:contextualSpacing/>
    </w:pPr>
  </w:style>
  <w:style w:type="paragraph" w:customStyle="1" w:styleId="ox-2064c1babf-msolistparagraph">
    <w:name w:val="ox-2064c1babf-msolistparagraph"/>
    <w:basedOn w:val="Normalny"/>
    <w:qFormat/>
    <w:rsid w:val="00CB6B26"/>
    <w:pPr>
      <w:spacing w:beforeAutospacing="1" w:afterAutospacing="1"/>
    </w:pPr>
    <w:rPr>
      <w:sz w:val="24"/>
      <w:szCs w:val="24"/>
    </w:rPr>
  </w:style>
  <w:style w:type="paragraph" w:styleId="Tytu">
    <w:name w:val="Title"/>
    <w:basedOn w:val="Normalny"/>
    <w:link w:val="TytuZnak"/>
    <w:qFormat/>
    <w:rsid w:val="00601D4E"/>
    <w:pPr>
      <w:jc w:val="center"/>
    </w:pPr>
    <w:rPr>
      <w:b/>
      <w:sz w:val="32"/>
    </w:rPr>
  </w:style>
  <w:style w:type="paragraph" w:customStyle="1" w:styleId="Jasnasiatkaakcent31">
    <w:name w:val="Jasna siatka — akcent 31"/>
    <w:basedOn w:val="Normalny"/>
    <w:uiPriority w:val="34"/>
    <w:qFormat/>
    <w:rsid w:val="0070718D"/>
    <w:pPr>
      <w:ind w:left="720"/>
      <w:contextualSpacing/>
    </w:pPr>
  </w:style>
  <w:style w:type="paragraph" w:customStyle="1" w:styleId="ox-d6af38ca1e-msolistparagraph">
    <w:name w:val="ox-d6af38ca1e-msolistparagraph"/>
    <w:basedOn w:val="Normalny"/>
    <w:qFormat/>
    <w:rsid w:val="002134F7"/>
    <w:pPr>
      <w:spacing w:beforeAutospacing="1" w:afterAutospacing="1"/>
    </w:pPr>
    <w:rPr>
      <w:sz w:val="24"/>
      <w:szCs w:val="24"/>
    </w:rPr>
  </w:style>
  <w:style w:type="paragraph" w:customStyle="1" w:styleId="ox-d6af38ca1e-msonormal">
    <w:name w:val="ox-d6af38ca1e-msonormal"/>
    <w:basedOn w:val="Normalny"/>
    <w:qFormat/>
    <w:rsid w:val="002134F7"/>
    <w:pPr>
      <w:spacing w:beforeAutospacing="1" w:afterAutospacing="1"/>
    </w:pPr>
    <w:rPr>
      <w:sz w:val="24"/>
      <w:szCs w:val="24"/>
    </w:rPr>
  </w:style>
  <w:style w:type="paragraph" w:customStyle="1" w:styleId="ox-60707e587c-msonormal">
    <w:name w:val="ox-60707e587c-msonormal"/>
    <w:basedOn w:val="Normalny"/>
    <w:qFormat/>
    <w:rsid w:val="003145C7"/>
    <w:pPr>
      <w:spacing w:beforeAutospacing="1" w:afterAutospacing="1"/>
    </w:pPr>
    <w:rPr>
      <w:sz w:val="24"/>
      <w:szCs w:val="24"/>
    </w:rPr>
  </w:style>
  <w:style w:type="paragraph" w:customStyle="1" w:styleId="ox-dc86d2fd73-msolistparagraph">
    <w:name w:val="ox-dc86d2fd73-msolistparagraph"/>
    <w:basedOn w:val="Normalny"/>
    <w:qFormat/>
    <w:rsid w:val="001E13DE"/>
    <w:pPr>
      <w:spacing w:beforeAutospacing="1" w:afterAutospacing="1"/>
    </w:pPr>
    <w:rPr>
      <w:sz w:val="24"/>
      <w:szCs w:val="24"/>
    </w:rPr>
  </w:style>
  <w:style w:type="paragraph" w:styleId="Akapitzlist">
    <w:name w:val="List Paragraph"/>
    <w:basedOn w:val="Normalny"/>
    <w:link w:val="AkapitzlistZnak"/>
    <w:uiPriority w:val="34"/>
    <w:qFormat/>
    <w:rsid w:val="00F843B2"/>
    <w:pPr>
      <w:ind w:left="720"/>
      <w:contextualSpacing/>
    </w:pPr>
  </w:style>
  <w:style w:type="paragraph" w:customStyle="1" w:styleId="Default">
    <w:name w:val="Default"/>
    <w:qFormat/>
    <w:rsid w:val="001729CB"/>
    <w:rPr>
      <w:rFonts w:ascii="Calibri" w:eastAsia="Calibri" w:hAnsi="Calibri" w:cs="Calibri"/>
      <w:color w:val="000000"/>
      <w:sz w:val="24"/>
      <w:szCs w:val="24"/>
      <w:lang w:eastAsia="en-US"/>
    </w:rPr>
  </w:style>
  <w:style w:type="paragraph" w:styleId="Tekstpodstawowy2">
    <w:name w:val="Body Text 2"/>
    <w:basedOn w:val="Normalny"/>
    <w:link w:val="Tekstpodstawowy2Znak"/>
    <w:uiPriority w:val="99"/>
    <w:semiHidden/>
    <w:unhideWhenUsed/>
    <w:qFormat/>
    <w:rsid w:val="00C328DC"/>
    <w:pPr>
      <w:spacing w:after="120" w:line="480" w:lineRule="auto"/>
    </w:pPr>
  </w:style>
  <w:style w:type="paragraph" w:styleId="Tekstprzypisukocowego">
    <w:name w:val="endnote text"/>
    <w:basedOn w:val="Normalny"/>
    <w:link w:val="TekstprzypisukocowegoZnak"/>
    <w:uiPriority w:val="99"/>
    <w:semiHidden/>
    <w:unhideWhenUsed/>
    <w:rsid w:val="00E75F27"/>
  </w:style>
  <w:style w:type="paragraph" w:styleId="Poprawka">
    <w:name w:val="Revision"/>
    <w:uiPriority w:val="99"/>
    <w:semiHidden/>
    <w:qFormat/>
    <w:rsid w:val="00AF36CC"/>
  </w:style>
  <w:style w:type="paragraph" w:styleId="Podtytu">
    <w:name w:val="Subtitle"/>
    <w:basedOn w:val="Normalny"/>
    <w:next w:val="Tekstpodstawowy"/>
    <w:link w:val="PodtytuZnak"/>
    <w:qFormat/>
    <w:rsid w:val="002F31BF"/>
    <w:pPr>
      <w:ind w:left="284" w:right="-851"/>
      <w:jc w:val="center"/>
    </w:pPr>
    <w:rPr>
      <w:rFonts w:ascii="Arial" w:hAnsi="Arial"/>
      <w:b/>
      <w:bCs/>
      <w:sz w:val="24"/>
      <w:lang w:val="x-none" w:eastAsia="ar-SA"/>
    </w:rPr>
  </w:style>
  <w:style w:type="paragraph" w:customStyle="1" w:styleId="Komentarz">
    <w:name w:val="Komentarz"/>
    <w:basedOn w:val="Normalny"/>
    <w:qFormat/>
    <w:pPr>
      <w:spacing w:before="56"/>
      <w:ind w:left="57" w:right="57"/>
    </w:pPr>
  </w:style>
  <w:style w:type="numbering" w:customStyle="1" w:styleId="Styl15211">
    <w:name w:val="Styl15211"/>
    <w:qFormat/>
    <w:rsid w:val="002F31BF"/>
  </w:style>
  <w:style w:type="numbering" w:customStyle="1" w:styleId="1111111">
    <w:name w:val="1 / 1.1 / 1.1.11"/>
    <w:qFormat/>
    <w:rsid w:val="002F31BF"/>
  </w:style>
  <w:style w:type="numbering" w:customStyle="1" w:styleId="Styl151721">
    <w:name w:val="Styl151721"/>
    <w:qFormat/>
    <w:rsid w:val="002F31BF"/>
  </w:style>
  <w:style w:type="numbering" w:customStyle="1" w:styleId="Styl151013">
    <w:name w:val="Styl151013"/>
    <w:qFormat/>
    <w:rsid w:val="002F31BF"/>
  </w:style>
  <w:style w:type="numbering" w:customStyle="1" w:styleId="Styl1421">
    <w:name w:val="Styl1421"/>
    <w:qFormat/>
    <w:rsid w:val="002F31BF"/>
  </w:style>
  <w:style w:type="numbering" w:customStyle="1" w:styleId="Styl151821">
    <w:name w:val="Styl151821"/>
    <w:qFormat/>
    <w:rsid w:val="002F31BF"/>
  </w:style>
  <w:style w:type="numbering" w:customStyle="1" w:styleId="111111911">
    <w:name w:val="1 / 1.1 / 1.1.1911"/>
    <w:qFormat/>
    <w:rsid w:val="002F31BF"/>
  </w:style>
  <w:style w:type="numbering" w:customStyle="1" w:styleId="111111321">
    <w:name w:val="1 / 1.1 / 1.1.1321"/>
    <w:qFormat/>
    <w:rsid w:val="002F31BF"/>
  </w:style>
  <w:style w:type="numbering" w:customStyle="1" w:styleId="Styl15241">
    <w:name w:val="Styl15241"/>
    <w:qFormat/>
    <w:rsid w:val="002F31BF"/>
  </w:style>
  <w:style w:type="numbering" w:customStyle="1" w:styleId="Styl143">
    <w:name w:val="Styl143"/>
    <w:qFormat/>
    <w:rsid w:val="002F31BF"/>
  </w:style>
  <w:style w:type="numbering" w:customStyle="1" w:styleId="Styl1539121">
    <w:name w:val="Styl1539121"/>
    <w:qFormat/>
    <w:rsid w:val="002F31BF"/>
  </w:style>
  <w:style w:type="table" w:styleId="Tabela-Siatka">
    <w:name w:val="Table Grid"/>
    <w:basedOn w:val="Standardowy"/>
    <w:uiPriority w:val="59"/>
    <w:rsid w:val="0000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ieplowniasiemianowic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87153-BEEE-4C51-8171-E8A2E8770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28</Pages>
  <Words>13424</Words>
  <Characters>80549</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Płonka</dc:creator>
  <dc:description/>
  <cp:lastModifiedBy>Bogdan Skrzypiec</cp:lastModifiedBy>
  <cp:revision>11</cp:revision>
  <cp:lastPrinted>2023-09-25T13:22:00Z</cp:lastPrinted>
  <dcterms:created xsi:type="dcterms:W3CDTF">2025-11-14T07:51:00Z</dcterms:created>
  <dcterms:modified xsi:type="dcterms:W3CDTF">2025-11-14T14:06:00Z</dcterms:modified>
  <dc:language>pl-PL</dc:language>
</cp:coreProperties>
</file>